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81844" w:rsidR="00BE7EBE" w:rsidRDefault="00BE7EBE" w14:paraId="1E6405FD" w14:textId="1E683F09">
      <w:pPr>
        <w:rPr>
          <w:b/>
          <w:bCs/>
          <w:lang w:val="nl-NL"/>
          <w:rPrChange w:author="Gabrielle Van Eykern" w:date="2020-06-01T08:56:00Z" w:id="0">
            <w:rPr>
              <w:b/>
              <w:bCs/>
            </w:rPr>
          </w:rPrChange>
        </w:rPr>
      </w:pPr>
      <w:r w:rsidRPr="00581844">
        <w:rPr>
          <w:b/>
          <w:bCs/>
          <w:lang w:val="nl-NL"/>
          <w:rPrChange w:author="Gabrielle Van Eykern" w:date="2020-06-01T08:56:00Z" w:id="1">
            <w:rPr>
              <w:b/>
              <w:bCs/>
            </w:rPr>
          </w:rPrChange>
        </w:rPr>
        <w:t xml:space="preserve">BLOG: </w:t>
      </w:r>
      <w:ins w:author="Gabrielle Van Eykern" w:date="2020-05-29T12:02:00Z" w:id="2">
        <w:r w:rsidRPr="00581844" w:rsidR="004D5591">
          <w:rPr>
            <w:b/>
            <w:bCs/>
            <w:lang w:val="nl-NL"/>
            <w:rPrChange w:author="Gabrielle Van Eykern" w:date="2020-06-01T08:56:00Z" w:id="3">
              <w:rPr>
                <w:b/>
                <w:bCs/>
              </w:rPr>
            </w:rPrChange>
          </w:rPr>
          <w:t>Huidverzorgingsmythen ont</w:t>
        </w:r>
      </w:ins>
      <w:ins w:author="Gabrielle Van Eykern" w:date="2020-05-29T12:12:00Z" w:id="4">
        <w:r w:rsidRPr="00F04950" w:rsidR="004D5591">
          <w:rPr>
            <w:b/>
            <w:bCs/>
            <w:lang w:val="nl-NL"/>
          </w:rPr>
          <w:t>kracht</w:t>
        </w:r>
      </w:ins>
      <w:del w:author="Gabrielle Van Eykern" w:date="2020-05-29T12:02:00Z" w:id="5">
        <w:r w:rsidRPr="00581844" w:rsidDel="004D5591" w:rsidR="001240FD">
          <w:rPr>
            <w:b/>
            <w:bCs/>
            <w:lang w:val="nl-NL"/>
            <w:rPrChange w:author="Gabrielle Van Eykern" w:date="2020-06-01T08:56:00Z" w:id="6">
              <w:rPr>
                <w:b/>
                <w:bCs/>
              </w:rPr>
            </w:rPrChange>
          </w:rPr>
          <w:delText>Skincare Myths Debunked</w:delText>
        </w:r>
      </w:del>
      <w:r w:rsidRPr="00581844">
        <w:rPr>
          <w:b/>
          <w:bCs/>
          <w:lang w:val="nl-NL"/>
          <w:rPrChange w:author="Gabrielle Van Eykern" w:date="2020-06-01T08:56:00Z" w:id="7">
            <w:rPr>
              <w:b/>
              <w:bCs/>
            </w:rPr>
          </w:rPrChange>
        </w:rPr>
        <w:t xml:space="preserve"> | </w:t>
      </w:r>
      <w:r w:rsidRPr="00581844" w:rsidR="001240FD">
        <w:rPr>
          <w:b/>
          <w:bCs/>
          <w:lang w:val="nl-NL"/>
          <w:rPrChange w:author="Gabrielle Van Eykern" w:date="2020-06-01T08:56:00Z" w:id="8">
            <w:rPr>
              <w:b/>
              <w:bCs/>
            </w:rPr>
          </w:rPrChange>
        </w:rPr>
        <w:t>2</w:t>
      </w:r>
      <w:r w:rsidRPr="00581844" w:rsidR="00087099">
        <w:rPr>
          <w:b/>
          <w:bCs/>
          <w:lang w:val="nl-NL"/>
          <w:rPrChange w:author="Gabrielle Van Eykern" w:date="2020-06-01T08:56:00Z" w:id="9">
            <w:rPr>
              <w:b/>
              <w:bCs/>
            </w:rPr>
          </w:rPrChange>
        </w:rPr>
        <w:t>1</w:t>
      </w:r>
      <w:r w:rsidRPr="00581844">
        <w:rPr>
          <w:b/>
          <w:bCs/>
          <w:lang w:val="nl-NL"/>
          <w:rPrChange w:author="Gabrielle Van Eykern" w:date="2020-06-01T08:56:00Z" w:id="10">
            <w:rPr>
              <w:b/>
              <w:bCs/>
            </w:rPr>
          </w:rPrChange>
        </w:rPr>
        <w:t xml:space="preserve"> </w:t>
      </w:r>
      <w:r w:rsidRPr="00581844" w:rsidR="001240FD">
        <w:rPr>
          <w:b/>
          <w:bCs/>
          <w:lang w:val="nl-NL"/>
          <w:rPrChange w:author="Gabrielle Van Eykern" w:date="2020-06-01T08:56:00Z" w:id="11">
            <w:rPr>
              <w:b/>
              <w:bCs/>
            </w:rPr>
          </w:rPrChange>
        </w:rPr>
        <w:t>M</w:t>
      </w:r>
      <w:ins w:author="Gabrielle Van Eykern" w:date="2020-06-01T08:54:00Z" w:id="12">
        <w:r w:rsidRPr="00F04950" w:rsidR="00581844">
          <w:rPr>
            <w:b/>
            <w:bCs/>
            <w:lang w:val="nl-NL"/>
          </w:rPr>
          <w:t>ei</w:t>
        </w:r>
      </w:ins>
      <w:del w:author="Gabrielle Van Eykern" w:date="2020-06-01T08:54:00Z" w:id="13">
        <w:r w:rsidRPr="00581844" w:rsidDel="00581844" w:rsidR="001240FD">
          <w:rPr>
            <w:b/>
            <w:bCs/>
            <w:lang w:val="nl-NL"/>
            <w:rPrChange w:author="Gabrielle Van Eykern" w:date="2020-06-01T08:56:00Z" w:id="14">
              <w:rPr>
                <w:b/>
                <w:bCs/>
              </w:rPr>
            </w:rPrChange>
          </w:rPr>
          <w:delText>ay</w:delText>
        </w:r>
      </w:del>
      <w:r w:rsidRPr="00581844">
        <w:rPr>
          <w:b/>
          <w:bCs/>
          <w:lang w:val="nl-NL"/>
          <w:rPrChange w:author="Gabrielle Van Eykern" w:date="2020-06-01T08:56:00Z" w:id="15">
            <w:rPr>
              <w:b/>
              <w:bCs/>
            </w:rPr>
          </w:rPrChange>
        </w:rPr>
        <w:t xml:space="preserve"> 2020 | </w:t>
      </w:r>
      <w:ins w:author="Gabrielle Van Eykern" w:date="2020-05-29T12:03:00Z" w:id="16">
        <w:r w:rsidRPr="00581844" w:rsidR="004D5591">
          <w:rPr>
            <w:b/>
            <w:bCs/>
            <w:lang w:val="nl-NL"/>
            <w:rPrChange w:author="Gabrielle Van Eykern" w:date="2020-06-01T08:56:00Z" w:id="17">
              <w:rPr>
                <w:b/>
                <w:bCs/>
              </w:rPr>
            </w:rPrChange>
          </w:rPr>
          <w:t>SCHRIJVER</w:t>
        </w:r>
      </w:ins>
      <w:del w:author="Gabrielle Van Eykern" w:date="2020-05-29T12:03:00Z" w:id="18">
        <w:r w:rsidRPr="00581844" w:rsidDel="004D5591">
          <w:rPr>
            <w:b/>
            <w:bCs/>
            <w:lang w:val="nl-NL"/>
            <w:rPrChange w:author="Gabrielle Van Eykern" w:date="2020-06-01T08:56:00Z" w:id="19">
              <w:rPr>
                <w:b/>
                <w:bCs/>
              </w:rPr>
            </w:rPrChange>
          </w:rPr>
          <w:delText>AUTHOR</w:delText>
        </w:r>
      </w:del>
      <w:r w:rsidRPr="00581844">
        <w:rPr>
          <w:b/>
          <w:bCs/>
          <w:lang w:val="nl-NL"/>
          <w:rPrChange w:author="Gabrielle Van Eykern" w:date="2020-06-01T08:56:00Z" w:id="20">
            <w:rPr>
              <w:b/>
              <w:bCs/>
            </w:rPr>
          </w:rPrChange>
        </w:rPr>
        <w:t xml:space="preserve">: </w:t>
      </w:r>
      <w:r w:rsidRPr="00581844" w:rsidR="001240FD">
        <w:rPr>
          <w:b/>
          <w:bCs/>
          <w:lang w:val="nl-NL"/>
          <w:rPrChange w:author="Gabrielle Van Eykern" w:date="2020-06-01T08:56:00Z" w:id="21">
            <w:rPr>
              <w:b/>
              <w:bCs/>
            </w:rPr>
          </w:rPrChange>
        </w:rPr>
        <w:t>Lisette Abell</w:t>
      </w:r>
    </w:p>
    <w:p w:rsidRPr="00581844" w:rsidR="00BE7EBE" w:rsidRDefault="00BE7EBE" w14:paraId="67C6B0E1" w14:textId="77777777">
      <w:pPr>
        <w:rPr>
          <w:lang w:val="nl-NL"/>
          <w:rPrChange w:author="Gabrielle Van Eykern" w:date="2020-06-01T08:56:00Z" w:id="22">
            <w:rPr/>
          </w:rPrChange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Pr="00581844" w:rsidR="00BE7EBE" w:rsidTr="44013CE1" w14:paraId="19FD1D91" w14:textId="77777777">
        <w:tc>
          <w:tcPr>
            <w:tcW w:w="9350" w:type="dxa"/>
            <w:tcMar/>
          </w:tcPr>
          <w:p w:rsidRPr="00581844" w:rsidR="00BE7EBE" w:rsidRDefault="004D5591" w14:paraId="37852078" w14:textId="3F6CF322">
            <w:pPr>
              <w:rPr>
                <w:b/>
                <w:bCs/>
                <w:sz w:val="28"/>
                <w:szCs w:val="28"/>
                <w:lang w:val="nl-NL"/>
                <w:rPrChange w:author="Gabrielle Van Eykern" w:date="2020-06-01T08:56:00Z" w:id="23">
                  <w:rPr>
                    <w:b/>
                    <w:bCs/>
                    <w:sz w:val="28"/>
                    <w:szCs w:val="28"/>
                  </w:rPr>
                </w:rPrChange>
              </w:rPr>
            </w:pPr>
            <w:ins w:author="Gabrielle Van Eykern" w:date="2020-05-29T12:03:00Z" w:id="24">
              <w:r w:rsidRPr="00F04950">
                <w:rPr>
                  <w:b/>
                  <w:bCs/>
                  <w:sz w:val="28"/>
                  <w:szCs w:val="28"/>
                  <w:lang w:val="nl-NL"/>
                </w:rPr>
                <w:t xml:space="preserve">Huidverzorgingsmythen </w:t>
              </w:r>
            </w:ins>
            <w:ins w:author="Gabrielle Van Eykern" w:date="2020-05-29T12:04:00Z" w:id="25">
              <w:r w:rsidRPr="00F04950">
                <w:rPr>
                  <w:b/>
                  <w:bCs/>
                  <w:sz w:val="28"/>
                  <w:szCs w:val="28"/>
                  <w:lang w:val="nl-NL"/>
                </w:rPr>
                <w:t>O</w:t>
              </w:r>
            </w:ins>
            <w:ins w:author="Gabrielle Van Eykern" w:date="2020-05-29T12:03:00Z" w:id="26">
              <w:r w:rsidRPr="00F04950">
                <w:rPr>
                  <w:b/>
                  <w:bCs/>
                  <w:sz w:val="28"/>
                  <w:szCs w:val="28"/>
                  <w:lang w:val="nl-NL"/>
                </w:rPr>
                <w:t>nt</w:t>
              </w:r>
            </w:ins>
            <w:ins w:author="Gabrielle Van Eykern" w:date="2020-05-29T12:12:00Z" w:id="27">
              <w:r w:rsidRPr="00581844">
                <w:rPr>
                  <w:b/>
                  <w:bCs/>
                  <w:sz w:val="28"/>
                  <w:szCs w:val="28"/>
                  <w:lang w:val="nl-NL"/>
                  <w:rPrChange w:author="Gabrielle Van Eykern" w:date="2020-06-01T08:56:00Z" w:id="28">
                    <w:rPr>
                      <w:b/>
                      <w:bCs/>
                      <w:sz w:val="28"/>
                      <w:szCs w:val="28"/>
                      <w:lang w:val="nl-NL"/>
                    </w:rPr>
                  </w:rPrChange>
                </w:rPr>
                <w:t>kracht</w:t>
              </w:r>
            </w:ins>
            <w:del w:author="Gabrielle Van Eykern" w:date="2020-05-29T12:03:00Z" w:id="29">
              <w:r w:rsidRPr="00581844" w:rsidDel="004D5591" w:rsidR="000B7FAF">
                <w:rPr>
                  <w:b/>
                  <w:bCs/>
                  <w:sz w:val="28"/>
                  <w:szCs w:val="28"/>
                  <w:lang w:val="nl-NL"/>
                  <w:rPrChange w:author="Gabrielle Van Eykern" w:date="2020-06-01T08:56:00Z" w:id="30">
                    <w:rPr>
                      <w:b/>
                      <w:bCs/>
                      <w:sz w:val="28"/>
                      <w:szCs w:val="28"/>
                    </w:rPr>
                  </w:rPrChange>
                </w:rPr>
                <w:delText>Skincare Myths Debunke</w:delText>
              </w:r>
            </w:del>
            <w:del w:author="Gabrielle Van Eykern" w:date="2020-05-29T12:04:00Z" w:id="31">
              <w:r w:rsidRPr="00581844" w:rsidDel="004D5591" w:rsidR="000B7FAF">
                <w:rPr>
                  <w:b/>
                  <w:bCs/>
                  <w:sz w:val="28"/>
                  <w:szCs w:val="28"/>
                  <w:lang w:val="nl-NL"/>
                  <w:rPrChange w:author="Gabrielle Van Eykern" w:date="2020-06-01T08:56:00Z" w:id="32">
                    <w:rPr>
                      <w:b/>
                      <w:bCs/>
                      <w:sz w:val="28"/>
                      <w:szCs w:val="28"/>
                    </w:rPr>
                  </w:rPrChange>
                </w:rPr>
                <w:delText>d</w:delText>
              </w:r>
            </w:del>
            <w:r w:rsidRPr="00581844" w:rsidR="000B7FAF">
              <w:rPr>
                <w:b/>
                <w:bCs/>
                <w:sz w:val="28"/>
                <w:szCs w:val="28"/>
                <w:lang w:val="nl-NL"/>
                <w:rPrChange w:author="Gabrielle Van Eykern" w:date="2020-06-01T08:56:00Z" w:id="33">
                  <w:rPr>
                    <w:b/>
                    <w:bCs/>
                    <w:sz w:val="28"/>
                    <w:szCs w:val="28"/>
                  </w:rPr>
                </w:rPrChange>
              </w:rPr>
              <w:t xml:space="preserve"> </w:t>
            </w:r>
          </w:p>
          <w:p w:rsidRPr="00581844" w:rsidR="000B7FAF" w:rsidRDefault="000B7FAF" w14:paraId="228958F4" w14:textId="77777777">
            <w:pPr>
              <w:rPr>
                <w:lang w:val="nl-NL"/>
                <w:rPrChange w:author="Gabrielle Van Eykern" w:date="2020-06-01T08:56:00Z" w:id="34">
                  <w:rPr/>
                </w:rPrChange>
              </w:rPr>
            </w:pPr>
          </w:p>
          <w:p w:rsidRPr="00581844" w:rsidR="000E0156" w:rsidRDefault="00B251E9" w14:paraId="57A47216" w14:textId="01FF238A">
            <w:pPr>
              <w:rPr>
                <w:lang w:val="nl-NL"/>
                <w:rPrChange w:author="Gabrielle Van Eykern" w:date="2020-06-01T08:56:00Z" w:id="35">
                  <w:rPr/>
                </w:rPrChange>
              </w:rPr>
            </w:pPr>
            <w:ins w:author="Gabrielle Van Eykern" w:date="2020-06-01T07:50:00Z" w:id="36">
              <w:r w:rsidRPr="00F04950">
                <w:rPr>
                  <w:lang w:val="nl-NL"/>
                </w:rPr>
                <w:t xml:space="preserve">Zo ver als we kunnen nagaan, baseert de mens zich op </w:t>
              </w:r>
            </w:ins>
            <w:ins w:author="Gabrielle Van Eykern" w:date="2020-06-01T07:51:00Z" w:id="37">
              <w:r w:rsidRPr="00F04950">
                <w:rPr>
                  <w:lang w:val="nl-NL"/>
                </w:rPr>
                <w:t>waarheden</w:t>
              </w:r>
              <w:r w:rsidRPr="00581844">
                <w:rPr>
                  <w:lang w:val="nl-NL"/>
                  <w:rPrChange w:author="Gabrielle Van Eykern" w:date="2020-06-01T08:56:00Z" w:id="38">
                    <w:rPr>
                      <w:lang w:val="nl-NL"/>
                    </w:rPr>
                  </w:rPrChange>
                </w:rPr>
                <w:t xml:space="preserve"> die ze zelf heeft meegemaakt. Een langdurende waarheid die totaal niet bleek te kloppen was het geloof da</w:t>
              </w:r>
            </w:ins>
            <w:ins w:author="Gabrielle Van Eykern" w:date="2020-06-01T07:52:00Z" w:id="39">
              <w:r w:rsidRPr="00581844">
                <w:rPr>
                  <w:lang w:val="nl-NL"/>
                  <w:rPrChange w:author="Gabrielle Van Eykern" w:date="2020-06-01T08:56:00Z" w:id="40">
                    <w:rPr>
                      <w:lang w:val="nl-NL"/>
                    </w:rPr>
                  </w:rPrChange>
                </w:rPr>
                <w:t xml:space="preserve">t de aarde plat zou zijn. Nog steeds zijn er mensen die dat geloven, </w:t>
              </w:r>
            </w:ins>
            <w:ins w:author="Gabrielle Van Eykern" w:date="2020-06-01T07:53:00Z" w:id="41">
              <w:r w:rsidRPr="00581844">
                <w:rPr>
                  <w:lang w:val="nl-NL"/>
                  <w:rPrChange w:author="Gabrielle Van Eykern" w:date="2020-06-01T08:56:00Z" w:id="42">
                    <w:rPr>
                      <w:lang w:val="nl-NL"/>
                    </w:rPr>
                  </w:rPrChange>
                </w:rPr>
                <w:t>en bestaat er zelfs een “</w:t>
              </w:r>
            </w:ins>
            <w:del w:author="Gabrielle Van Eykern" w:date="2020-06-01T07:53:00Z" w:id="43">
              <w:r w:rsidRPr="00581844" w:rsidDel="00B251E9" w:rsidR="000B7FAF">
                <w:rPr>
                  <w:lang w:val="nl-NL"/>
                  <w:rPrChange w:author="Gabrielle Van Eykern" w:date="2020-06-01T08:56:00Z" w:id="44">
                    <w:rPr/>
                  </w:rPrChange>
                </w:rPr>
                <w:delText>Since the beginning of time, society has formed beliefs about their experiences and the world around them. A notorious belief and misconception</w:delText>
              </w:r>
              <w:r w:rsidRPr="00581844" w:rsidDel="00B251E9" w:rsidR="000E0156">
                <w:rPr>
                  <w:lang w:val="nl-NL"/>
                  <w:rPrChange w:author="Gabrielle Van Eykern" w:date="2020-06-01T08:56:00Z" w:id="45">
                    <w:rPr/>
                  </w:rPrChange>
                </w:rPr>
                <w:delText xml:space="preserve"> that comes to mind</w:delText>
              </w:r>
              <w:r w:rsidRPr="00581844" w:rsidDel="00B251E9" w:rsidR="000B7FAF">
                <w:rPr>
                  <w:lang w:val="nl-NL"/>
                  <w:rPrChange w:author="Gabrielle Van Eykern" w:date="2020-06-01T08:56:00Z" w:id="46">
                    <w:rPr/>
                  </w:rPrChange>
                </w:rPr>
                <w:delText xml:space="preserve"> is </w:delText>
              </w:r>
              <w:r w:rsidRPr="00581844" w:rsidDel="00B251E9" w:rsidR="000E0156">
                <w:rPr>
                  <w:lang w:val="nl-NL"/>
                  <w:rPrChange w:author="Gabrielle Van Eykern" w:date="2020-06-01T08:56:00Z" w:id="47">
                    <w:rPr/>
                  </w:rPrChange>
                </w:rPr>
                <w:delText xml:space="preserve">that </w:delText>
              </w:r>
              <w:r w:rsidRPr="00581844" w:rsidDel="00B251E9" w:rsidR="000B7FAF">
                <w:rPr>
                  <w:lang w:val="nl-NL"/>
                  <w:rPrChange w:author="Gabrielle Van Eykern" w:date="2020-06-01T08:56:00Z" w:id="48">
                    <w:rPr/>
                  </w:rPrChange>
                </w:rPr>
                <w:delText xml:space="preserve">the earth </w:delText>
              </w:r>
              <w:r w:rsidRPr="00581844" w:rsidDel="00B251E9" w:rsidR="000E0156">
                <w:rPr>
                  <w:lang w:val="nl-NL"/>
                  <w:rPrChange w:author="Gabrielle Van Eykern" w:date="2020-06-01T08:56:00Z" w:id="49">
                    <w:rPr/>
                  </w:rPrChange>
                </w:rPr>
                <w:delText>is flat</w:delText>
              </w:r>
              <w:r w:rsidRPr="00581844" w:rsidDel="00B251E9" w:rsidR="000B7FAF">
                <w:rPr>
                  <w:lang w:val="nl-NL"/>
                  <w:rPrChange w:author="Gabrielle Van Eykern" w:date="2020-06-01T08:56:00Z" w:id="50">
                    <w:rPr/>
                  </w:rPrChange>
                </w:rPr>
                <w:delText xml:space="preserve">, popularised by the </w:delText>
              </w:r>
            </w:del>
            <w:r w:rsidRPr="00581844" w:rsidR="000B7FAF">
              <w:rPr>
                <w:lang w:val="nl-NL"/>
                <w:rPrChange w:author="Gabrielle Van Eykern" w:date="2020-06-01T08:56:00Z" w:id="51">
                  <w:rPr/>
                </w:rPrChange>
              </w:rPr>
              <w:t>Flat Earth Society</w:t>
            </w:r>
            <w:ins w:author="Gabrielle Van Eykern" w:date="2020-06-01T07:54:00Z" w:id="52">
              <w:r w:rsidRPr="00F04950">
                <w:rPr>
                  <w:lang w:val="nl-NL"/>
                </w:rPr>
                <w:t>”</w:t>
              </w:r>
            </w:ins>
            <w:ins w:author="Gabrielle Van Eykern" w:date="2020-06-01T07:53:00Z" w:id="53">
              <w:r w:rsidRPr="00F04950">
                <w:rPr>
                  <w:lang w:val="nl-NL"/>
                </w:rPr>
                <w:t>, ook al is deze theorie eeuwen gelden al ontkracht.</w:t>
              </w:r>
            </w:ins>
            <w:del w:author="Gabrielle Van Eykern" w:date="2020-06-01T07:53:00Z" w:id="54">
              <w:r w:rsidRPr="00581844" w:rsidDel="00B251E9" w:rsidR="000B7FAF">
                <w:rPr>
                  <w:lang w:val="nl-NL"/>
                  <w:rPrChange w:author="Gabrielle Van Eykern" w:date="2020-06-01T08:56:00Z" w:id="55">
                    <w:rPr/>
                  </w:rPrChange>
                </w:rPr>
                <w:delText xml:space="preserve">. </w:delText>
              </w:r>
            </w:del>
            <w:del w:author="Gabrielle Van Eykern" w:date="2020-06-01T07:54:00Z" w:id="56">
              <w:r w:rsidRPr="00581844" w:rsidDel="00B251E9" w:rsidR="000B7FAF">
                <w:rPr>
                  <w:lang w:val="nl-NL"/>
                  <w:rPrChange w:author="Gabrielle Van Eykern" w:date="2020-06-01T08:56:00Z" w:id="57">
                    <w:rPr/>
                  </w:rPrChange>
                </w:rPr>
                <w:delText xml:space="preserve">Whilst that theory </w:delText>
              </w:r>
              <w:r w:rsidRPr="00581844" w:rsidDel="00B251E9" w:rsidR="000E0156">
                <w:rPr>
                  <w:lang w:val="nl-NL"/>
                  <w:rPrChange w:author="Gabrielle Van Eykern" w:date="2020-06-01T08:56:00Z" w:id="58">
                    <w:rPr/>
                  </w:rPrChange>
                </w:rPr>
                <w:delText>was</w:delText>
              </w:r>
              <w:r w:rsidRPr="00581844" w:rsidDel="00B251E9" w:rsidR="000B7FAF">
                <w:rPr>
                  <w:lang w:val="nl-NL"/>
                  <w:rPrChange w:author="Gabrielle Van Eykern" w:date="2020-06-01T08:56:00Z" w:id="59">
                    <w:rPr/>
                  </w:rPrChange>
                </w:rPr>
                <w:delText xml:space="preserve"> proven wrong centuries ago, </w:delText>
              </w:r>
              <w:r w:rsidRPr="00581844" w:rsidDel="00B251E9" w:rsidR="000E0156">
                <w:rPr>
                  <w:lang w:val="nl-NL"/>
                  <w:rPrChange w:author="Gabrielle Van Eykern" w:date="2020-06-01T08:56:00Z" w:id="60">
                    <w:rPr/>
                  </w:rPrChange>
                </w:rPr>
                <w:delText xml:space="preserve">there are still believers </w:delText>
              </w:r>
              <w:r w:rsidRPr="00581844" w:rsidDel="00B251E9" w:rsidR="000B7FAF">
                <w:rPr>
                  <w:lang w:val="nl-NL"/>
                  <w:rPrChange w:author="Gabrielle Van Eykern" w:date="2020-06-01T08:56:00Z" w:id="61">
                    <w:rPr/>
                  </w:rPrChange>
                </w:rPr>
                <w:delText>to this day</w:delText>
              </w:r>
              <w:r w:rsidRPr="00581844" w:rsidDel="00B251E9" w:rsidR="000E0156">
                <w:rPr>
                  <w:lang w:val="nl-NL"/>
                  <w:rPrChange w:author="Gabrielle Van Eykern" w:date="2020-06-01T08:56:00Z" w:id="62">
                    <w:rPr/>
                  </w:rPrChange>
                </w:rPr>
                <w:delText>.</w:delText>
              </w:r>
            </w:del>
          </w:p>
          <w:p w:rsidRPr="00581844" w:rsidR="000E0156" w:rsidRDefault="000E0156" w14:paraId="1C7C284B" w14:textId="77777777">
            <w:pPr>
              <w:rPr>
                <w:lang w:val="nl-NL"/>
                <w:rPrChange w:author="Gabrielle Van Eykern" w:date="2020-06-01T08:56:00Z" w:id="63">
                  <w:rPr/>
                </w:rPrChange>
              </w:rPr>
            </w:pPr>
          </w:p>
          <w:p w:rsidRPr="00581844" w:rsidR="000B7FAF" w:rsidDel="00B251E9" w:rsidRDefault="00B251E9" w14:paraId="4FEABF15" w14:textId="73EB2FED">
            <w:pPr>
              <w:rPr>
                <w:del w:author="Gabrielle Van Eykern" w:date="2020-06-01T07:55:00Z" w:id="64"/>
                <w:lang w:val="nl-NL"/>
                <w:rPrChange w:author="Gabrielle Van Eykern" w:date="2020-06-01T08:56:00Z" w:id="65">
                  <w:rPr>
                    <w:del w:author="Gabrielle Van Eykern" w:date="2020-06-01T07:55:00Z" w:id="66"/>
                    <w:lang w:val="nl-NL"/>
                  </w:rPr>
                </w:rPrChange>
              </w:rPr>
            </w:pPr>
            <w:ins w:author="Gabrielle Van Eykern" w:date="2020-06-01T07:54:00Z" w:id="67">
              <w:r w:rsidRPr="00F04950">
                <w:rPr>
                  <w:lang w:val="nl-NL"/>
                </w:rPr>
                <w:t xml:space="preserve">Er zijn nog veel meer </w:t>
              </w:r>
            </w:ins>
            <w:ins w:author="Gabrielle Van Eykern" w:date="2020-06-01T07:55:00Z" w:id="68">
              <w:r w:rsidRPr="00F04950">
                <w:rPr>
                  <w:lang w:val="nl-NL"/>
                </w:rPr>
                <w:t xml:space="preserve">onbewezen </w:t>
              </w:r>
              <w:r w:rsidRPr="00581844">
                <w:rPr>
                  <w:lang w:val="nl-NL"/>
                  <w:rPrChange w:author="Gabrielle Van Eykern" w:date="2020-06-01T08:56:00Z" w:id="69">
                    <w:rPr>
                      <w:lang w:val="nl-NL"/>
                    </w:rPr>
                  </w:rPrChange>
                </w:rPr>
                <w:t>“waarheden”</w:t>
              </w:r>
            </w:ins>
            <w:ins w:author="Gabrielle Van Eykern" w:date="2020-06-01T07:54:00Z" w:id="70">
              <w:r w:rsidRPr="00581844">
                <w:rPr>
                  <w:lang w:val="nl-NL"/>
                  <w:rPrChange w:author="Gabrielle Van Eykern" w:date="2020-06-01T08:56:00Z" w:id="71">
                    <w:rPr>
                      <w:lang w:val="nl-NL"/>
                    </w:rPr>
                  </w:rPrChange>
                </w:rPr>
                <w:t xml:space="preserve">, we zullen </w:t>
              </w:r>
            </w:ins>
            <w:ins w:author="Gabrielle Van Eykern" w:date="2020-06-01T07:55:00Z" w:id="72">
              <w:r w:rsidRPr="00581844">
                <w:rPr>
                  <w:lang w:val="nl-NL"/>
                  <w:rPrChange w:author="Gabrielle Van Eykern" w:date="2020-06-01T08:56:00Z" w:id="73">
                    <w:rPr>
                      <w:lang w:val="nl-NL"/>
                    </w:rPr>
                  </w:rPrChange>
                </w:rPr>
                <w:t>in dit artikel wat dieper ingaan op de feiten en fabels in de huidverzorging.</w:t>
              </w:r>
            </w:ins>
            <w:del w:author="Gabrielle Van Eykern" w:date="2020-06-01T07:55:00Z" w:id="74">
              <w:r w:rsidRPr="00581844" w:rsidDel="00B251E9" w:rsidR="000E0156">
                <w:rPr>
                  <w:lang w:val="nl-NL"/>
                  <w:rPrChange w:author="Gabrielle Van Eykern" w:date="2020-06-01T08:56:00Z" w:id="75">
                    <w:rPr/>
                  </w:rPrChange>
                </w:rPr>
                <w:delText>T</w:delText>
              </w:r>
              <w:r w:rsidRPr="00581844" w:rsidDel="00B251E9" w:rsidR="000B7FAF">
                <w:rPr>
                  <w:lang w:val="nl-NL"/>
                  <w:rPrChange w:author="Gabrielle Van Eykern" w:date="2020-06-01T08:56:00Z" w:id="76">
                    <w:rPr/>
                  </w:rPrChange>
                </w:rPr>
                <w:delText xml:space="preserve">here are </w:delText>
              </w:r>
              <w:r w:rsidRPr="00581844" w:rsidDel="00B251E9" w:rsidR="000E0156">
                <w:rPr>
                  <w:lang w:val="nl-NL"/>
                  <w:rPrChange w:author="Gabrielle Van Eykern" w:date="2020-06-01T08:56:00Z" w:id="77">
                    <w:rPr/>
                  </w:rPrChange>
                </w:rPr>
                <w:delText xml:space="preserve">many </w:delText>
              </w:r>
              <w:r w:rsidRPr="00581844" w:rsidDel="00B251E9" w:rsidR="000B7FAF">
                <w:rPr>
                  <w:lang w:val="nl-NL"/>
                  <w:rPrChange w:author="Gabrielle Van Eykern" w:date="2020-06-01T08:56:00Z" w:id="78">
                    <w:rPr/>
                  </w:rPrChange>
                </w:rPr>
                <w:delText xml:space="preserve">unfounded beliefs surrounding </w:delText>
              </w:r>
              <w:r w:rsidRPr="00581844" w:rsidDel="00B251E9" w:rsidR="000E0156">
                <w:rPr>
                  <w:lang w:val="nl-NL"/>
                  <w:rPrChange w:author="Gabrielle Van Eykern" w:date="2020-06-01T08:56:00Z" w:id="79">
                    <w:rPr/>
                  </w:rPrChange>
                </w:rPr>
                <w:delText>all</w:delText>
              </w:r>
              <w:r w:rsidRPr="00581844" w:rsidDel="00B251E9" w:rsidR="00B07DC3">
                <w:rPr>
                  <w:lang w:val="nl-NL"/>
                  <w:rPrChange w:author="Gabrielle Van Eykern" w:date="2020-06-01T08:56:00Z" w:id="80">
                    <w:rPr/>
                  </w:rPrChange>
                </w:rPr>
                <w:delText xml:space="preserve"> aspects of life, including </w:delText>
              </w:r>
              <w:r w:rsidRPr="00581844" w:rsidDel="00B251E9" w:rsidR="00F04950">
                <w:rPr>
                  <w:lang w:val="nl-NL"/>
                  <w:rPrChange w:author="Gabrielle Van Eykern" w:date="2020-06-01T08:56:00Z" w:id="81">
                    <w:rPr/>
                  </w:rPrChange>
                </w:rPr>
                <w:fldChar w:fldCharType="begin"/>
              </w:r>
              <w:r w:rsidRPr="00581844" w:rsidDel="00B251E9" w:rsidR="00F04950">
                <w:rPr>
                  <w:lang w:val="nl-NL"/>
                  <w:rPrChange w:author="Gabrielle Van Eykern" w:date="2020-06-01T08:56:00Z" w:id="82">
                    <w:rPr/>
                  </w:rPrChange>
                </w:rPr>
                <w:delInstrText xml:space="preserve"> HYPERLINK "https://www.esseskincare.com/" </w:delInstrText>
              </w:r>
              <w:r w:rsidRPr="00581844" w:rsidDel="00B251E9" w:rsidR="00F04950">
                <w:rPr>
                  <w:lang w:val="nl-NL"/>
                  <w:rPrChange w:author="Gabrielle Van Eykern" w:date="2020-06-01T08:56:00Z" w:id="83">
                    <w:rPr/>
                  </w:rPrChange>
                </w:rPr>
                <w:fldChar w:fldCharType="separate"/>
              </w:r>
              <w:r w:rsidRPr="00581844" w:rsidDel="00B251E9" w:rsidR="000B7FAF">
                <w:rPr>
                  <w:rStyle w:val="Hyperlink"/>
                  <w:lang w:val="nl-NL"/>
                  <w:rPrChange w:author="Gabrielle Van Eykern" w:date="2020-06-01T08:56:00Z" w:id="84">
                    <w:rPr>
                      <w:rStyle w:val="Hyperlink"/>
                    </w:rPr>
                  </w:rPrChange>
                </w:rPr>
                <w:delText>skincare</w:delText>
              </w:r>
              <w:r w:rsidRPr="00581844" w:rsidDel="00B251E9" w:rsidR="00F04950">
                <w:rPr>
                  <w:rStyle w:val="Hyperlink"/>
                  <w:lang w:val="nl-NL"/>
                  <w:rPrChange w:author="Gabrielle Van Eykern" w:date="2020-06-01T08:56:00Z" w:id="85">
                    <w:rPr>
                      <w:rStyle w:val="Hyperlink"/>
                    </w:rPr>
                  </w:rPrChange>
                </w:rPr>
                <w:fldChar w:fldCharType="end"/>
              </w:r>
              <w:r w:rsidRPr="00581844" w:rsidDel="00B251E9" w:rsidR="00B07DC3">
                <w:rPr>
                  <w:lang w:val="nl-NL"/>
                  <w:rPrChange w:author="Gabrielle Van Eykern" w:date="2020-06-01T08:56:00Z" w:id="86">
                    <w:rPr/>
                  </w:rPrChange>
                </w:rPr>
                <w:delText>, which we will focus on in this article.</w:delText>
              </w:r>
            </w:del>
          </w:p>
          <w:p w:rsidRPr="00581844" w:rsidR="00B251E9" w:rsidRDefault="00B251E9" w14:paraId="4FE333E6" w14:textId="77777777">
            <w:pPr>
              <w:rPr>
                <w:ins w:author="Gabrielle Van Eykern" w:date="2020-06-01T07:55:00Z" w:id="87"/>
                <w:lang w:val="nl-NL"/>
                <w:rPrChange w:author="Gabrielle Van Eykern" w:date="2020-06-01T08:56:00Z" w:id="88">
                  <w:rPr>
                    <w:ins w:author="Gabrielle Van Eykern" w:date="2020-06-01T07:55:00Z" w:id="89"/>
                  </w:rPr>
                </w:rPrChange>
              </w:rPr>
            </w:pPr>
          </w:p>
          <w:p w:rsidRPr="00581844" w:rsidR="00F610B9" w:rsidRDefault="00F610B9" w14:paraId="042D2072" w14:textId="52426272">
            <w:pPr>
              <w:rPr>
                <w:lang w:val="nl-NL"/>
                <w:rPrChange w:author="Gabrielle Van Eykern" w:date="2020-06-01T08:56:00Z" w:id="90">
                  <w:rPr/>
                </w:rPrChange>
              </w:rPr>
            </w:pPr>
          </w:p>
          <w:p w:rsidRPr="00581844" w:rsidR="00F610B9" w:rsidRDefault="00B251E9" w14:paraId="57C78F9F" w14:textId="6A3FDC28">
            <w:pPr>
              <w:rPr>
                <w:lang w:val="nl-NL"/>
                <w:rPrChange w:author="Gabrielle Van Eykern" w:date="2020-06-01T08:56:00Z" w:id="91">
                  <w:rPr/>
                </w:rPrChange>
              </w:rPr>
            </w:pPr>
            <w:ins w:author="Gabrielle Van Eykern" w:date="2020-06-01T07:56:00Z" w:id="92">
              <w:r w:rsidRPr="00F04950">
                <w:rPr>
                  <w:u w:val="single"/>
                  <w:lang w:val="nl-NL"/>
                </w:rPr>
                <w:t>Hieronder enige misvattingen en de echte feiten erachter</w:t>
              </w:r>
            </w:ins>
            <w:ins w:author="Gabrielle Van Eykern" w:date="2020-06-01T07:57:00Z" w:id="93">
              <w:r w:rsidRPr="00F04950">
                <w:rPr>
                  <w:u w:val="single"/>
                  <w:lang w:val="nl-NL"/>
                </w:rPr>
                <w:t>:</w:t>
              </w:r>
            </w:ins>
            <w:del w:author="Gabrielle Van Eykern" w:date="2020-06-01T07:56:00Z" w:id="94">
              <w:r w:rsidRPr="00581844" w:rsidDel="00B251E9" w:rsidR="00F610B9">
                <w:rPr>
                  <w:u w:val="single"/>
                  <w:lang w:val="nl-NL"/>
                  <w:rPrChange w:author="Gabrielle Van Eykern" w:date="2020-06-01T08:56:00Z" w:id="95">
                    <w:rPr>
                      <w:u w:val="single"/>
                    </w:rPr>
                  </w:rPrChange>
                </w:rPr>
                <w:delText>S</w:delText>
              </w:r>
            </w:del>
            <w:del w:author="Gabrielle Van Eykern" w:date="2020-06-01T07:57:00Z" w:id="96">
              <w:r w:rsidRPr="00581844" w:rsidDel="00B251E9" w:rsidR="00F610B9">
                <w:rPr>
                  <w:u w:val="single"/>
                  <w:lang w:val="nl-NL"/>
                  <w:rPrChange w:author="Gabrielle Van Eykern" w:date="2020-06-01T08:56:00Z" w:id="97">
                    <w:rPr>
                      <w:u w:val="single"/>
                    </w:rPr>
                  </w:rPrChange>
                </w:rPr>
                <w:delText>ome common misconceptions and the real facts behind them</w:delText>
              </w:r>
              <w:r w:rsidRPr="00581844" w:rsidDel="00B251E9" w:rsidR="00F610B9">
                <w:rPr>
                  <w:lang w:val="nl-NL"/>
                  <w:rPrChange w:author="Gabrielle Van Eykern" w:date="2020-06-01T08:56:00Z" w:id="98">
                    <w:rPr/>
                  </w:rPrChange>
                </w:rPr>
                <w:delText>:</w:delText>
              </w:r>
            </w:del>
          </w:p>
          <w:p w:rsidRPr="00581844" w:rsidR="00F610B9" w:rsidRDefault="00F610B9" w14:paraId="39B6263E" w14:textId="1BE5EB66">
            <w:pPr>
              <w:rPr>
                <w:lang w:val="nl-NL"/>
                <w:rPrChange w:author="Gabrielle Van Eykern" w:date="2020-06-01T08:56:00Z" w:id="99">
                  <w:rPr/>
                </w:rPrChange>
              </w:rPr>
            </w:pPr>
          </w:p>
          <w:p w:rsidRPr="00581844" w:rsidR="00F610B9" w:rsidRDefault="00E17E14" w14:paraId="5E84577C" w14:textId="67D3F9B9">
            <w:pPr>
              <w:rPr>
                <w:lang w:val="nl-NL"/>
                <w:rPrChange w:author="Gabrielle Van Eykern" w:date="2020-06-01T08:56:00Z" w:id="100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101">
                  <w:rPr>
                    <w:b/>
                    <w:bCs/>
                  </w:rPr>
                </w:rPrChange>
              </w:rPr>
              <w:t>MYTH</w:t>
            </w:r>
            <w:ins w:author="Gabrielle Van Eykern" w:date="2020-06-01T07:57:00Z" w:id="102">
              <w:r w:rsidRPr="00F04950" w:rsidR="00B251E9">
                <w:rPr>
                  <w:b/>
                  <w:bCs/>
                  <w:lang w:val="nl-NL"/>
                </w:rPr>
                <w:t>E</w:t>
              </w:r>
            </w:ins>
            <w:r w:rsidRPr="00581844">
              <w:rPr>
                <w:b/>
                <w:bCs/>
                <w:lang w:val="nl-NL"/>
                <w:rPrChange w:author="Gabrielle Van Eykern" w:date="2020-06-01T08:56:00Z" w:id="103">
                  <w:rPr>
                    <w:b/>
                    <w:bCs/>
                  </w:rPr>
                </w:rPrChange>
              </w:rPr>
              <w:t xml:space="preserve"> 1:</w:t>
            </w:r>
            <w:r w:rsidRPr="00581844">
              <w:rPr>
                <w:lang w:val="nl-NL"/>
                <w:rPrChange w:author="Gabrielle Van Eykern" w:date="2020-06-01T08:56:00Z" w:id="104">
                  <w:rPr/>
                </w:rPrChange>
              </w:rPr>
              <w:t xml:space="preserve"> </w:t>
            </w:r>
            <w:r w:rsidRPr="00581844" w:rsidR="00F610B9">
              <w:rPr>
                <w:lang w:val="nl-NL"/>
                <w:rPrChange w:author="Gabrielle Van Eykern" w:date="2020-06-01T08:56:00Z" w:id="105">
                  <w:rPr/>
                </w:rPrChange>
              </w:rPr>
              <w:t>D</w:t>
            </w:r>
            <w:ins w:author="Gabrielle Van Eykern" w:date="2020-06-01T07:57:00Z" w:id="106">
              <w:r w:rsidRPr="00F04950" w:rsidR="00B251E9">
                <w:rPr>
                  <w:lang w:val="nl-NL"/>
                </w:rPr>
                <w:t>roge huid en een vochtarme huid zijn hetzelfde</w:t>
              </w:r>
            </w:ins>
            <w:del w:author="Gabrielle Van Eykern" w:date="2020-06-01T07:57:00Z" w:id="107">
              <w:r w:rsidRPr="00581844" w:rsidDel="00B251E9" w:rsidR="00F610B9">
                <w:rPr>
                  <w:lang w:val="nl-NL"/>
                  <w:rPrChange w:author="Gabrielle Van Eykern" w:date="2020-06-01T08:56:00Z" w:id="108">
                    <w:rPr/>
                  </w:rPrChange>
                </w:rPr>
                <w:delText>ry skin and dehydrated skin are the same thing</w:delText>
              </w:r>
            </w:del>
            <w:r w:rsidRPr="00581844">
              <w:rPr>
                <w:lang w:val="nl-NL"/>
                <w:rPrChange w:author="Gabrielle Van Eykern" w:date="2020-06-01T08:56:00Z" w:id="109">
                  <w:rPr/>
                </w:rPrChange>
              </w:rPr>
              <w:t>.</w:t>
            </w:r>
          </w:p>
          <w:p w:rsidRPr="00581844" w:rsidR="00E17E14" w:rsidRDefault="00E17E14" w14:paraId="5ED447C2" w14:textId="10D1B7D8">
            <w:pPr>
              <w:rPr>
                <w:lang w:val="nl-NL"/>
                <w:rPrChange w:author="Gabrielle Van Eykern" w:date="2020-06-01T08:56:00Z" w:id="110">
                  <w:rPr/>
                </w:rPrChange>
              </w:rPr>
            </w:pPr>
          </w:p>
          <w:p w:rsidRPr="00581844" w:rsidR="00E17E14" w:rsidRDefault="00E17E14" w14:paraId="544B1015" w14:textId="2C5154A8">
            <w:pPr>
              <w:rPr>
                <w:lang w:val="nl-NL"/>
                <w:rPrChange w:author="Gabrielle Van Eykern" w:date="2020-06-01T08:56:00Z" w:id="111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112">
                  <w:rPr>
                    <w:b/>
                    <w:bCs/>
                  </w:rPr>
                </w:rPrChange>
              </w:rPr>
              <w:t>F</w:t>
            </w:r>
            <w:ins w:author="Gabrielle Van Eykern" w:date="2020-06-01T08:14:00Z" w:id="113">
              <w:r w:rsidRPr="00F04950" w:rsidR="00320BDC">
                <w:rPr>
                  <w:b/>
                  <w:bCs/>
                  <w:lang w:val="nl-NL"/>
                </w:rPr>
                <w:t>EI</w:t>
              </w:r>
            </w:ins>
            <w:del w:author="Gabrielle Van Eykern" w:date="2020-06-01T08:14:00Z" w:id="114">
              <w:r w:rsidRPr="00581844" w:rsidDel="00320BDC">
                <w:rPr>
                  <w:b/>
                  <w:bCs/>
                  <w:lang w:val="nl-NL"/>
                  <w:rPrChange w:author="Gabrielle Van Eykern" w:date="2020-06-01T08:56:00Z" w:id="115">
                    <w:rPr>
                      <w:b/>
                      <w:bCs/>
                    </w:rPr>
                  </w:rPrChange>
                </w:rPr>
                <w:delText>AC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116">
                  <w:rPr>
                    <w:b/>
                    <w:bCs/>
                  </w:rPr>
                </w:rPrChange>
              </w:rPr>
              <w:t>T:</w:t>
            </w:r>
            <w:r w:rsidRPr="00581844">
              <w:rPr>
                <w:lang w:val="nl-NL"/>
                <w:rPrChange w:author="Gabrielle Van Eykern" w:date="2020-06-01T08:56:00Z" w:id="117">
                  <w:rPr/>
                </w:rPrChange>
              </w:rPr>
              <w:t xml:space="preserve"> </w:t>
            </w:r>
            <w:r w:rsidRPr="00581844" w:rsidR="00F04950">
              <w:rPr>
                <w:lang w:val="nl-NL"/>
                <w:rPrChange w:author="Gabrielle Van Eykern" w:date="2020-06-01T08:56:00Z" w:id="118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119">
                  <w:rPr/>
                </w:rPrChange>
              </w:rPr>
              <w:instrText xml:space="preserve"> HYPERLINK "https://www.esseskincare.com/skin-concern/dryness/" </w:instrText>
            </w:r>
            <w:r w:rsidRPr="00581844" w:rsidR="00F04950">
              <w:rPr>
                <w:lang w:val="nl-NL"/>
                <w:rPrChange w:author="Gabrielle Van Eykern" w:date="2020-06-01T08:56:00Z" w:id="120">
                  <w:rPr/>
                </w:rPrChange>
              </w:rPr>
              <w:fldChar w:fldCharType="separate"/>
            </w:r>
            <w:r w:rsidRPr="00581844">
              <w:rPr>
                <w:rStyle w:val="Hyperlink"/>
                <w:lang w:val="nl-NL"/>
                <w:rPrChange w:author="Gabrielle Van Eykern" w:date="2020-06-01T08:56:00Z" w:id="121">
                  <w:rPr>
                    <w:rStyle w:val="Hyperlink"/>
                  </w:rPr>
                </w:rPrChange>
              </w:rPr>
              <w:t>Dr</w:t>
            </w:r>
            <w:del w:author="Gabrielle Van Eykern" w:date="2020-06-01T07:58:00Z" w:id="122">
              <w:r w:rsidRPr="00581844" w:rsidDel="00B251E9">
                <w:rPr>
                  <w:rStyle w:val="Hyperlink"/>
                  <w:lang w:val="nl-NL"/>
                  <w:rPrChange w:author="Gabrielle Van Eykern" w:date="2020-06-01T08:56:00Z" w:id="123">
                    <w:rPr>
                      <w:rStyle w:val="Hyperlink"/>
                    </w:rPr>
                  </w:rPrChange>
                </w:rPr>
                <w:delText>y</w:delText>
              </w:r>
            </w:del>
            <w:ins w:author="Gabrielle Van Eykern" w:date="2020-06-01T07:58:00Z" w:id="124">
              <w:r w:rsidRPr="00581844" w:rsidR="00B251E9">
                <w:rPr>
                  <w:rStyle w:val="Hyperlink"/>
                  <w:lang w:val="nl-NL"/>
                  <w:rPrChange w:author="Gabrielle Van Eykern" w:date="2020-06-01T08:56:00Z" w:id="125">
                    <w:rPr>
                      <w:rStyle w:val="Hyperlink"/>
                      <w:lang w:val="nl-NL"/>
                    </w:rPr>
                  </w:rPrChange>
                </w:rPr>
                <w:t>o</w:t>
              </w:r>
              <w:r w:rsidRPr="00581844" w:rsidR="00B251E9">
                <w:rPr>
                  <w:rStyle w:val="Hyperlink"/>
                  <w:lang w:val="nl-NL"/>
                  <w:rPrChange w:author="Gabrielle Van Eykern" w:date="2020-06-01T08:56:00Z" w:id="126">
                    <w:rPr>
                      <w:rStyle w:val="Hyperlink"/>
                    </w:rPr>
                  </w:rPrChange>
                </w:rPr>
                <w:t>ge huid</w:t>
              </w:r>
            </w:ins>
            <w:del w:author="Gabrielle Van Eykern" w:date="2020-06-01T07:58:00Z" w:id="127">
              <w:r w:rsidRPr="00581844" w:rsidDel="00B251E9">
                <w:rPr>
                  <w:rStyle w:val="Hyperlink"/>
                  <w:lang w:val="nl-NL"/>
                  <w:rPrChange w:author="Gabrielle Van Eykern" w:date="2020-06-01T08:56:00Z" w:id="128">
                    <w:rPr>
                      <w:rStyle w:val="Hyperlink"/>
                    </w:rPr>
                  </w:rPrChange>
                </w:rPr>
                <w:delText xml:space="preserve"> skin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129">
                  <w:rPr>
                    <w:rStyle w:val="Hyperlink"/>
                  </w:rPr>
                </w:rPrChange>
              </w:rPr>
              <w:fldChar w:fldCharType="end"/>
            </w:r>
            <w:r w:rsidRPr="00581844">
              <w:rPr>
                <w:lang w:val="nl-NL"/>
                <w:rPrChange w:author="Gabrielle Van Eykern" w:date="2020-06-01T08:56:00Z" w:id="130">
                  <w:rPr/>
                </w:rPrChange>
              </w:rPr>
              <w:t xml:space="preserve"> </w:t>
            </w:r>
            <w:ins w:author="Gabrielle Van Eykern" w:date="2020-06-01T07:58:00Z" w:id="131">
              <w:r w:rsidRPr="00F04950" w:rsidR="00B251E9">
                <w:rPr>
                  <w:lang w:val="nl-NL"/>
                </w:rPr>
                <w:t>heeft een tekort aan lipiden (vetten)/olie</w:t>
              </w:r>
            </w:ins>
            <w:del w:author="Gabrielle Van Eykern" w:date="2020-06-01T07:58:00Z" w:id="132">
              <w:r w:rsidRPr="00581844" w:rsidDel="00B251E9">
                <w:rPr>
                  <w:lang w:val="nl-NL"/>
                  <w:rPrChange w:author="Gabrielle Van Eykern" w:date="2020-06-01T08:56:00Z" w:id="133">
                    <w:rPr/>
                  </w:rPrChange>
                </w:rPr>
                <w:delText>lacks lipids / oils</w:delText>
              </w:r>
            </w:del>
            <w:r w:rsidRPr="00581844">
              <w:rPr>
                <w:lang w:val="nl-NL"/>
                <w:rPrChange w:author="Gabrielle Van Eykern" w:date="2020-06-01T08:56:00Z" w:id="134">
                  <w:rPr/>
                </w:rPrChange>
              </w:rPr>
              <w:t xml:space="preserve">, </w:t>
            </w:r>
            <w:ins w:author="Gabrielle Van Eykern" w:date="2020-06-01T07:58:00Z" w:id="135">
              <w:r w:rsidRPr="00F04950" w:rsidR="00B251E9">
                <w:rPr>
                  <w:lang w:val="nl-NL"/>
                </w:rPr>
                <w:t>terwijl een vochtarme huid een tekort heeft aan water/vocht.</w:t>
              </w:r>
            </w:ins>
            <w:del w:author="Gabrielle Van Eykern" w:date="2020-06-01T07:58:00Z" w:id="136">
              <w:r w:rsidRPr="00581844" w:rsidDel="00B251E9">
                <w:rPr>
                  <w:lang w:val="nl-NL"/>
                  <w:rPrChange w:author="Gabrielle Van Eykern" w:date="2020-06-01T08:56:00Z" w:id="137">
                    <w:rPr/>
                  </w:rPrChange>
                </w:rPr>
                <w:delText>whereas dehydrated skin lacks water / m</w:delText>
              </w:r>
            </w:del>
            <w:del w:author="Gabrielle Van Eykern" w:date="2020-06-01T07:59:00Z" w:id="138">
              <w:r w:rsidRPr="00581844" w:rsidDel="00B251E9">
                <w:rPr>
                  <w:lang w:val="nl-NL"/>
                  <w:rPrChange w:author="Gabrielle Van Eykern" w:date="2020-06-01T08:56:00Z" w:id="139">
                    <w:rPr/>
                  </w:rPrChange>
                </w:rPr>
                <w:delText>oisture.</w:delText>
              </w:r>
            </w:del>
            <w:r w:rsidRPr="00581844">
              <w:rPr>
                <w:lang w:val="nl-NL"/>
                <w:rPrChange w:author="Gabrielle Van Eykern" w:date="2020-06-01T08:56:00Z" w:id="140">
                  <w:rPr/>
                </w:rPrChange>
              </w:rPr>
              <w:t xml:space="preserve"> </w:t>
            </w:r>
            <w:ins w:author="Gabrielle Van Eykern" w:date="2020-06-01T07:59:00Z" w:id="141">
              <w:r w:rsidRPr="00F04950" w:rsidR="00A64C3A">
                <w:rPr>
                  <w:lang w:val="nl-NL"/>
                </w:rPr>
                <w:t xml:space="preserve">Een </w:t>
              </w:r>
            </w:ins>
            <w:ins w:author="Gabrielle Van Eykern" w:date="2020-06-01T08:55:00Z" w:id="142">
              <w:r w:rsidRPr="00F04950" w:rsidR="00581844">
                <w:rPr>
                  <w:lang w:val="nl-NL"/>
                </w:rPr>
                <w:t>d</w:t>
              </w:r>
            </w:ins>
            <w:ins w:author="Gabrielle Van Eykern" w:date="2020-06-01T07:59:00Z" w:id="143">
              <w:r w:rsidRPr="00F04950" w:rsidR="00A64C3A">
                <w:rPr>
                  <w:lang w:val="nl-NL"/>
                </w:rPr>
                <w:t>roge huid heeft doorgaans kleine poriën</w:t>
              </w:r>
              <w:r w:rsidRPr="00581844" w:rsidR="00A64C3A">
                <w:rPr>
                  <w:lang w:val="nl-NL"/>
                  <w:rPrChange w:author="Gabrielle Van Eykern" w:date="2020-06-01T08:56:00Z" w:id="144">
                    <w:rPr>
                      <w:lang w:val="nl-NL"/>
                    </w:rPr>
                  </w:rPrChange>
                </w:rPr>
                <w:t xml:space="preserve">, niet teveel olie op het oppervlak en voelt ruw en </w:t>
              </w:r>
            </w:ins>
            <w:ins w:author="Gabrielle Van Eykern" w:date="2020-06-01T08:00:00Z" w:id="145">
              <w:r w:rsidRPr="00581844" w:rsidR="00A64C3A">
                <w:rPr>
                  <w:lang w:val="nl-NL"/>
                  <w:rPrChange w:author="Gabrielle Van Eykern" w:date="2020-06-01T08:56:00Z" w:id="146">
                    <w:rPr>
                      <w:lang w:val="nl-NL"/>
                    </w:rPr>
                  </w:rPrChange>
                </w:rPr>
                <w:t xml:space="preserve">soms zelfs </w:t>
              </w:r>
            </w:ins>
            <w:ins w:author="Gabrielle Van Eykern" w:date="2020-06-01T07:59:00Z" w:id="147">
              <w:r w:rsidRPr="00581844" w:rsidR="00A64C3A">
                <w:rPr>
                  <w:lang w:val="nl-NL"/>
                  <w:rPrChange w:author="Gabrielle Van Eykern" w:date="2020-06-01T08:56:00Z" w:id="148">
                    <w:rPr>
                      <w:lang w:val="nl-NL"/>
                    </w:rPr>
                  </w:rPrChange>
                </w:rPr>
                <w:t>bobbelig aan</w:t>
              </w:r>
            </w:ins>
            <w:ins w:author="Gabrielle Van Eykern" w:date="2020-06-01T08:00:00Z" w:id="149">
              <w:r w:rsidRPr="00581844" w:rsidR="00A64C3A">
                <w:rPr>
                  <w:lang w:val="nl-NL"/>
                  <w:rPrChange w:author="Gabrielle Van Eykern" w:date="2020-06-01T08:56:00Z" w:id="150">
                    <w:rPr>
                      <w:lang w:val="nl-NL"/>
                    </w:rPr>
                  </w:rPrChange>
                </w:rPr>
                <w:t xml:space="preserve">. Specifieke huidverzorgingsproducten als </w:t>
              </w:r>
            </w:ins>
            <w:ins w:author="Gabrielle Van Eykern" w:date="2020-06-01T08:55:00Z" w:id="151">
              <w:r w:rsidRPr="00581844" w:rsidR="00581844">
                <w:rPr>
                  <w:lang w:val="nl-NL"/>
                  <w:rPrChange w:author="Gabrielle Van Eykern" w:date="2020-06-01T08:56:00Z" w:id="152">
                    <w:rPr>
                      <w:lang w:val="nl-NL"/>
                    </w:rPr>
                  </w:rPrChange>
                </w:rPr>
                <w:t>m</w:t>
              </w:r>
            </w:ins>
            <w:ins w:author="Gabrielle Van Eykern" w:date="2020-06-01T08:00:00Z" w:id="153">
              <w:r w:rsidRPr="00581844" w:rsidR="00A64C3A">
                <w:rPr>
                  <w:lang w:val="nl-NL"/>
                  <w:rPrChange w:author="Gabrielle Van Eykern" w:date="2020-06-01T08:56:00Z" w:id="154">
                    <w:rPr>
                      <w:lang w:val="nl-NL"/>
                    </w:rPr>
                  </w:rPrChange>
                </w:rPr>
                <w:t>oisturisers en ser</w:t>
              </w:r>
            </w:ins>
            <w:ins w:author="Gabrielle Van Eykern" w:date="2020-06-01T08:01:00Z" w:id="155">
              <w:r w:rsidRPr="00581844" w:rsidR="00A64C3A">
                <w:rPr>
                  <w:lang w:val="nl-NL"/>
                  <w:rPrChange w:author="Gabrielle Van Eykern" w:date="2020-06-01T08:56:00Z" w:id="156">
                    <w:rPr>
                      <w:lang w:val="nl-NL"/>
                    </w:rPr>
                  </w:rPrChange>
                </w:rPr>
                <w:t>ums worden bij deze huidconditie aanbevolen.</w:t>
              </w:r>
            </w:ins>
            <w:del w:author="Gabrielle Van Eykern" w:date="2020-06-01T08:01:00Z" w:id="157">
              <w:r w:rsidRPr="00581844" w:rsidDel="00A64C3A">
                <w:rPr>
                  <w:lang w:val="nl-NL"/>
                  <w:rPrChange w:author="Gabrielle Van Eykern" w:date="2020-06-01T08:56:00Z" w:id="158">
                    <w:rPr/>
                  </w:rPrChange>
                </w:rPr>
                <w:delText xml:space="preserve">Dry skin usually has small pores, not much oil on the surface, and feels coarse and uneven. Specific skincare products like moisturisers and serums </w:delText>
              </w:r>
              <w:r w:rsidRPr="00581844" w:rsidDel="00A64C3A" w:rsidR="00087099">
                <w:rPr>
                  <w:lang w:val="nl-NL"/>
                  <w:rPrChange w:author="Gabrielle Van Eykern" w:date="2020-06-01T08:56:00Z" w:id="159">
                    <w:rPr/>
                  </w:rPrChange>
                </w:rPr>
                <w:delText>are</w:delText>
              </w:r>
              <w:r w:rsidRPr="00581844" w:rsidDel="00A64C3A">
                <w:rPr>
                  <w:lang w:val="nl-NL"/>
                  <w:rPrChange w:author="Gabrielle Van Eykern" w:date="2020-06-01T08:56:00Z" w:id="160">
                    <w:rPr/>
                  </w:rPrChange>
                </w:rPr>
                <w:delText xml:space="preserve"> recommended for this particular concern.</w:delText>
              </w:r>
            </w:del>
            <w:r w:rsidRPr="00581844">
              <w:rPr>
                <w:lang w:val="nl-NL"/>
                <w:rPrChange w:author="Gabrielle Van Eykern" w:date="2020-06-01T08:56:00Z" w:id="161">
                  <w:rPr/>
                </w:rPrChange>
              </w:rPr>
              <w:t xml:space="preserve"> </w:t>
            </w:r>
          </w:p>
          <w:p w:rsidRPr="00581844" w:rsidR="00E17E14" w:rsidRDefault="00E17E14" w14:paraId="5C8A5D9B" w14:textId="77777777">
            <w:pPr>
              <w:rPr>
                <w:lang w:val="nl-NL"/>
                <w:rPrChange w:author="Gabrielle Van Eykern" w:date="2020-06-01T08:56:00Z" w:id="162">
                  <w:rPr/>
                </w:rPrChange>
              </w:rPr>
            </w:pPr>
          </w:p>
          <w:p w:rsidRPr="00581844" w:rsidR="00E17E14" w:rsidRDefault="00F04950" w14:paraId="58868F31" w14:textId="47297272">
            <w:pPr>
              <w:rPr>
                <w:lang w:val="nl-NL"/>
                <w:rPrChange w:author="Gabrielle Van Eykern" w:date="2020-06-01T08:56:00Z" w:id="163">
                  <w:rPr/>
                </w:rPrChange>
              </w:rPr>
            </w:pPr>
            <w:r w:rsidRPr="00581844">
              <w:rPr>
                <w:lang w:val="nl-NL"/>
                <w:rPrChange w:author="Gabrielle Van Eykern" w:date="2020-06-01T08:56:00Z" w:id="164">
                  <w:rPr/>
                </w:rPrChange>
              </w:rPr>
              <w:fldChar w:fldCharType="begin"/>
            </w:r>
            <w:r w:rsidRPr="00581844">
              <w:rPr>
                <w:lang w:val="nl-NL"/>
                <w:rPrChange w:author="Gabrielle Van Eykern" w:date="2020-06-01T08:56:00Z" w:id="165">
                  <w:rPr/>
                </w:rPrChange>
              </w:rPr>
              <w:instrText xml:space="preserve"> HYPERLINK "https://www.esseskincare.com/how-to-know-if-you-have-dehydrated-skin/" </w:instrText>
            </w:r>
            <w:r w:rsidRPr="00581844">
              <w:rPr>
                <w:lang w:val="nl-NL"/>
                <w:rPrChange w:author="Gabrielle Van Eykern" w:date="2020-06-01T08:56:00Z" w:id="166">
                  <w:rPr/>
                </w:rPrChange>
              </w:rPr>
              <w:fldChar w:fldCharType="separate"/>
            </w:r>
            <w:ins w:author="Gabrielle Van Eykern" w:date="2020-06-01T08:01:00Z" w:id="167">
              <w:r w:rsidRPr="00581844" w:rsidR="00A64C3A">
                <w:rPr>
                  <w:rStyle w:val="Hyperlink"/>
                  <w:lang w:val="nl-NL"/>
                  <w:rPrChange w:author="Gabrielle Van Eykern" w:date="2020-06-01T08:56:00Z" w:id="168">
                    <w:rPr>
                      <w:rStyle w:val="Hyperlink"/>
                    </w:rPr>
                  </w:rPrChange>
                </w:rPr>
                <w:t>Vochtarme huid</w:t>
              </w:r>
            </w:ins>
            <w:del w:author="Gabrielle Van Eykern" w:date="2020-06-01T08:01:00Z" w:id="169">
              <w:r w:rsidRPr="00581844" w:rsidDel="00A64C3A" w:rsidR="00E17E14">
                <w:rPr>
                  <w:rStyle w:val="Hyperlink"/>
                  <w:lang w:val="nl-NL"/>
                  <w:rPrChange w:author="Gabrielle Van Eykern" w:date="2020-06-01T08:56:00Z" w:id="170">
                    <w:rPr>
                      <w:rStyle w:val="Hyperlink"/>
                    </w:rPr>
                  </w:rPrChange>
                </w:rPr>
                <w:delText>Dehydrated skin</w:delText>
              </w:r>
            </w:del>
            <w:r w:rsidRPr="00581844">
              <w:rPr>
                <w:rStyle w:val="Hyperlink"/>
                <w:lang w:val="nl-NL"/>
                <w:rPrChange w:author="Gabrielle Van Eykern" w:date="2020-06-01T08:56:00Z" w:id="171">
                  <w:rPr>
                    <w:rStyle w:val="Hyperlink"/>
                  </w:rPr>
                </w:rPrChange>
              </w:rPr>
              <w:fldChar w:fldCharType="end"/>
            </w:r>
            <w:ins w:author="Gabrielle Van Eykern" w:date="2020-06-01T08:02:00Z" w:id="172">
              <w:r w:rsidRPr="00581844" w:rsidR="00A64C3A">
                <w:rPr>
                  <w:lang w:val="nl-NL"/>
                  <w:rPrChange w:author="Gabrielle Van Eykern" w:date="2020-06-01T08:56:00Z" w:id="173">
                    <w:rPr/>
                  </w:rPrChange>
                </w:rPr>
                <w:t xml:space="preserve"> aan de andere kant voelt trekkerig, heeft fijne lijntjes en wordt sneller ouder. </w:t>
              </w:r>
            </w:ins>
            <w:ins w:author="Gabrielle Van Eykern" w:date="2020-06-01T08:03:00Z" w:id="174">
              <w:r w:rsidRPr="00581844" w:rsidR="00A64C3A">
                <w:rPr>
                  <w:lang w:val="nl-NL"/>
                  <w:rPrChange w:author="Gabrielle Van Eykern" w:date="2020-06-01T08:56:00Z" w:id="175">
                    <w:rPr/>
                  </w:rPrChange>
                </w:rPr>
                <w:t xml:space="preserve">Dit probleem kan het beste worden aangepakt door meer water te drinken en </w:t>
              </w:r>
            </w:ins>
            <w:ins w:author="Gabrielle Van Eykern" w:date="2020-06-01T08:05:00Z" w:id="176">
              <w:r w:rsidRPr="00F04950" w:rsidR="00A64C3A">
                <w:rPr>
                  <w:lang w:val="nl-NL"/>
                </w:rPr>
                <w:fldChar w:fldCharType="begin"/>
              </w:r>
              <w:r w:rsidRPr="00581844" w:rsidR="00A64C3A">
                <w:rPr>
                  <w:lang w:val="nl-NL"/>
                  <w:rPrChange w:author="Gabrielle Van Eykern" w:date="2020-06-01T08:56:00Z" w:id="177">
                    <w:rPr>
                      <w:lang w:val="nl-NL"/>
                    </w:rPr>
                  </w:rPrChange>
                </w:rPr>
                <w:instrText xml:space="preserve"> HYPERLINK "https://www.esseskincare.com/product_category/treatments/" </w:instrText>
              </w:r>
              <w:r w:rsidRPr="00581844" w:rsidR="00A64C3A">
                <w:rPr>
                  <w:lang w:val="nl-NL"/>
                  <w:rPrChange w:author="Gabrielle Van Eykern" w:date="2020-06-01T08:56:00Z" w:id="178">
                    <w:rPr>
                      <w:lang w:val="nl-NL"/>
                    </w:rPr>
                  </w:rPrChange>
                </w:rPr>
                <w:fldChar w:fldCharType="separate"/>
              </w:r>
              <w:r w:rsidRPr="00581844" w:rsidR="00A64C3A">
                <w:rPr>
                  <w:rStyle w:val="Hyperlink"/>
                  <w:lang w:val="nl-NL"/>
                  <w:rPrChange w:author="Gabrielle Van Eykern" w:date="2020-06-01T08:56:00Z" w:id="179">
                    <w:rPr>
                      <w:rStyle w:val="Hyperlink"/>
                    </w:rPr>
                  </w:rPrChange>
                </w:rPr>
                <w:t>huidverzorgingsproducten</w:t>
              </w:r>
              <w:r w:rsidRPr="00F04950" w:rsidR="00A64C3A">
                <w:rPr>
                  <w:rStyle w:val="Hyperlink"/>
                  <w:lang w:val="nl-NL"/>
                </w:rPr>
                <w:fldChar w:fldCharType="end"/>
              </w:r>
            </w:ins>
            <w:ins w:author="Gabrielle Van Eykern" w:date="2020-06-01T08:03:00Z" w:id="180">
              <w:r w:rsidRPr="00581844" w:rsidR="00A64C3A">
                <w:rPr>
                  <w:lang w:val="nl-NL"/>
                  <w:rPrChange w:author="Gabrielle Van Eykern" w:date="2020-06-01T08:56:00Z" w:id="181">
                    <w:rPr/>
                  </w:rPrChange>
                </w:rPr>
                <w:t xml:space="preserve"> te gebruiken die rijk zijn aan hyaluronzuur</w:t>
              </w:r>
            </w:ins>
            <w:del w:author="Gabrielle Van Eykern" w:date="2020-06-01T08:02:00Z" w:id="182">
              <w:r w:rsidRPr="00581844" w:rsidDel="00A64C3A" w:rsidR="00E17E14">
                <w:rPr>
                  <w:lang w:val="nl-NL"/>
                  <w:rPrChange w:author="Gabrielle Van Eykern" w:date="2020-06-01T08:56:00Z" w:id="183">
                    <w:rPr/>
                  </w:rPrChange>
                </w:rPr>
                <w:delText>,</w:delText>
              </w:r>
            </w:del>
            <w:ins w:author="Gabrielle Van Eykern" w:date="2020-06-01T08:05:00Z" w:id="184">
              <w:r w:rsidRPr="00F04950" w:rsidR="00A64C3A">
                <w:rPr>
                  <w:lang w:val="nl-NL"/>
                </w:rPr>
                <w:t>.</w:t>
              </w:r>
              <w:r w:rsidRPr="00581844" w:rsidR="00A64C3A">
                <w:rPr>
                  <w:lang w:val="nl-NL"/>
                  <w:rPrChange w:author="Gabrielle Van Eykern" w:date="2020-06-01T08:56:00Z" w:id="185">
                    <w:rPr/>
                  </w:rPrChange>
                </w:rPr>
                <w:t xml:space="preserve"> Of je nu een droge of een vochtarme huid hebt, je </w:t>
              </w:r>
            </w:ins>
            <w:del w:author="Gabrielle Van Eykern" w:date="2020-06-01T08:05:00Z" w:id="186">
              <w:r w:rsidRPr="00581844" w:rsidDel="00A64C3A" w:rsidR="00E17E14">
                <w:rPr>
                  <w:lang w:val="nl-NL"/>
                  <w:rPrChange w:author="Gabrielle Van Eykern" w:date="2020-06-01T08:56:00Z" w:id="187">
                    <w:rPr/>
                  </w:rPrChange>
                </w:rPr>
                <w:delText xml:space="preserve"> </w:delText>
              </w:r>
            </w:del>
            <w:del w:author="Gabrielle Van Eykern" w:date="2020-06-01T08:04:00Z" w:id="188">
              <w:r w:rsidRPr="00581844" w:rsidDel="00A64C3A" w:rsidR="00E17E14">
                <w:rPr>
                  <w:lang w:val="nl-NL"/>
                  <w:rPrChange w:author="Gabrielle Van Eykern" w:date="2020-06-01T08:56:00Z" w:id="189">
                    <w:rPr/>
                  </w:rPrChange>
                </w:rPr>
                <w:delText>on the other hand, feels taught</w:delText>
              </w:r>
              <w:r w:rsidRPr="00581844" w:rsidDel="00A64C3A" w:rsidR="00FF2091">
                <w:rPr>
                  <w:lang w:val="nl-NL"/>
                  <w:rPrChange w:author="Gabrielle Van Eykern" w:date="2020-06-01T08:56:00Z" w:id="190">
                    <w:rPr/>
                  </w:rPrChange>
                </w:rPr>
                <w:delText xml:space="preserve">, </w:delText>
              </w:r>
              <w:r w:rsidRPr="00581844" w:rsidDel="00A64C3A" w:rsidR="00E17E14">
                <w:rPr>
                  <w:lang w:val="nl-NL"/>
                  <w:rPrChange w:author="Gabrielle Van Eykern" w:date="2020-06-01T08:56:00Z" w:id="191">
                    <w:rPr/>
                  </w:rPrChange>
                </w:rPr>
                <w:delText>shows fine line</w:delText>
              </w:r>
              <w:r w:rsidRPr="00581844" w:rsidDel="00A64C3A" w:rsidR="00FF2091">
                <w:rPr>
                  <w:lang w:val="nl-NL"/>
                  <w:rPrChange w:author="Gabrielle Van Eykern" w:date="2020-06-01T08:56:00Z" w:id="192">
                    <w:rPr/>
                  </w:rPrChange>
                </w:rPr>
                <w:delText>s, and ages prematurely. This</w:delText>
              </w:r>
              <w:r w:rsidRPr="00581844" w:rsidDel="00A64C3A" w:rsidR="00E17E14">
                <w:rPr>
                  <w:lang w:val="nl-NL"/>
                  <w:rPrChange w:author="Gabrielle Van Eykern" w:date="2020-06-01T08:56:00Z" w:id="193">
                    <w:rPr/>
                  </w:rPrChange>
                </w:rPr>
                <w:delText xml:space="preserve"> can be </w:delText>
              </w:r>
              <w:r w:rsidRPr="00581844" w:rsidDel="00A64C3A" w:rsidR="000E0156">
                <w:rPr>
                  <w:lang w:val="nl-NL"/>
                  <w:rPrChange w:author="Gabrielle Van Eykern" w:date="2020-06-01T08:56:00Z" w:id="194">
                    <w:rPr/>
                  </w:rPrChange>
                </w:rPr>
                <w:delText>addressed</w:delText>
              </w:r>
              <w:r w:rsidRPr="00581844" w:rsidDel="00A64C3A" w:rsidR="00E17E14">
                <w:rPr>
                  <w:lang w:val="nl-NL"/>
                  <w:rPrChange w:author="Gabrielle Van Eykern" w:date="2020-06-01T08:56:00Z" w:id="195">
                    <w:rPr/>
                  </w:rPrChange>
                </w:rPr>
                <w:delText xml:space="preserve"> by increasing your water consumption</w:delText>
              </w:r>
              <w:r w:rsidRPr="00581844" w:rsidDel="00A64C3A" w:rsidR="00FF2091">
                <w:rPr>
                  <w:lang w:val="nl-NL"/>
                  <w:rPrChange w:author="Gabrielle Van Eykern" w:date="2020-06-01T08:56:00Z" w:id="196">
                    <w:rPr/>
                  </w:rPrChange>
                </w:rPr>
                <w:delText xml:space="preserve"> and using </w:delText>
              </w:r>
              <w:r w:rsidRPr="00581844" w:rsidDel="00A64C3A" w:rsidR="000E0156">
                <w:rPr>
                  <w:lang w:val="nl-NL"/>
                  <w:rPrChange w:author="Gabrielle Van Eykern" w:date="2020-06-01T08:56:00Z" w:id="197">
                    <w:rPr/>
                  </w:rPrChange>
                </w:rPr>
                <w:delText>hyaluronic acid rich, hydrating</w:delText>
              </w:r>
              <w:r w:rsidRPr="00581844" w:rsidDel="00A64C3A" w:rsidR="00FF2091">
                <w:rPr>
                  <w:lang w:val="nl-NL"/>
                  <w:rPrChange w:author="Gabrielle Van Eykern" w:date="2020-06-01T08:56:00Z" w:id="198">
                    <w:rPr/>
                  </w:rPrChange>
                </w:rPr>
                <w:delText xml:space="preserve"> </w:delText>
              </w:r>
              <w:r w:rsidRPr="00581844" w:rsidDel="00A64C3A">
                <w:rPr>
                  <w:lang w:val="nl-NL"/>
                  <w:rPrChange w:author="Gabrielle Van Eykern" w:date="2020-06-01T08:56:00Z" w:id="199">
                    <w:rPr/>
                  </w:rPrChange>
                </w:rPr>
                <w:fldChar w:fldCharType="begin"/>
              </w:r>
              <w:r w:rsidRPr="00581844" w:rsidDel="00A64C3A">
                <w:rPr>
                  <w:lang w:val="nl-NL"/>
                  <w:rPrChange w:author="Gabrielle Van Eykern" w:date="2020-06-01T08:56:00Z" w:id="200">
                    <w:rPr/>
                  </w:rPrChange>
                </w:rPr>
                <w:delInstrText xml:space="preserve"> HYPERLINK "https://www.esseskincare.com/product_category/treatments/" </w:delInstrText>
              </w:r>
              <w:r w:rsidRPr="00581844" w:rsidDel="00A64C3A">
                <w:rPr>
                  <w:lang w:val="nl-NL"/>
                  <w:rPrChange w:author="Gabrielle Van Eykern" w:date="2020-06-01T08:56:00Z" w:id="201">
                    <w:rPr/>
                  </w:rPrChange>
                </w:rPr>
                <w:fldChar w:fldCharType="separate"/>
              </w:r>
              <w:r w:rsidRPr="00581844" w:rsidDel="00A64C3A" w:rsidR="00FF2091">
                <w:rPr>
                  <w:rStyle w:val="Hyperlink"/>
                  <w:lang w:val="nl-NL"/>
                  <w:rPrChange w:author="Gabrielle Van Eykern" w:date="2020-06-01T08:56:00Z" w:id="202">
                    <w:rPr>
                      <w:rStyle w:val="Hyperlink"/>
                    </w:rPr>
                  </w:rPrChange>
                </w:rPr>
                <w:delText>skincare treatments</w:delText>
              </w:r>
              <w:r w:rsidRPr="00581844" w:rsidDel="00A64C3A">
                <w:rPr>
                  <w:rStyle w:val="Hyperlink"/>
                  <w:lang w:val="nl-NL"/>
                  <w:rPrChange w:author="Gabrielle Van Eykern" w:date="2020-06-01T08:56:00Z" w:id="203">
                    <w:rPr>
                      <w:rStyle w:val="Hyperlink"/>
                    </w:rPr>
                  </w:rPrChange>
                </w:rPr>
                <w:fldChar w:fldCharType="end"/>
              </w:r>
            </w:del>
            <w:del w:author="Gabrielle Van Eykern" w:date="2020-06-01T08:05:00Z" w:id="204">
              <w:r w:rsidRPr="00581844" w:rsidDel="00A64C3A" w:rsidR="00E17E14">
                <w:rPr>
                  <w:lang w:val="nl-NL"/>
                  <w:rPrChange w:author="Gabrielle Van Eykern" w:date="2020-06-01T08:56:00Z" w:id="205">
                    <w:rPr/>
                  </w:rPrChange>
                </w:rPr>
                <w:delText xml:space="preserve">. </w:delText>
              </w:r>
              <w:r w:rsidRPr="00581844" w:rsidDel="00A64C3A" w:rsidR="000E0156">
                <w:rPr>
                  <w:lang w:val="nl-NL"/>
                  <w:rPrChange w:author="Gabrielle Van Eykern" w:date="2020-06-01T08:56:00Z" w:id="206">
                    <w:rPr/>
                  </w:rPrChange>
                </w:rPr>
                <w:delText>W</w:delText>
              </w:r>
              <w:r w:rsidRPr="00581844" w:rsidDel="00A64C3A" w:rsidR="00E17E14">
                <w:rPr>
                  <w:lang w:val="nl-NL"/>
                  <w:rPrChange w:author="Gabrielle Van Eykern" w:date="2020-06-01T08:56:00Z" w:id="207">
                    <w:rPr/>
                  </w:rPrChange>
                </w:rPr>
                <w:delText>hether your skin is dry or dehydrated, your</w:delText>
              </w:r>
            </w:del>
            <w:del w:author="Gabrielle Van Eykern" w:date="2020-06-01T08:06:00Z" w:id="208">
              <w:r w:rsidRPr="00581844" w:rsidDel="00A64C3A" w:rsidR="00E17E14">
                <w:rPr>
                  <w:lang w:val="nl-NL"/>
                  <w:rPrChange w:author="Gabrielle Van Eykern" w:date="2020-06-01T08:56:00Z" w:id="209">
                    <w:rPr/>
                  </w:rPrChange>
                </w:rPr>
                <w:delText xml:space="preserve"> </w:delText>
              </w:r>
            </w:del>
            <w:r w:rsidRPr="00581844">
              <w:rPr>
                <w:lang w:val="nl-NL"/>
                <w:rPrChange w:author="Gabrielle Van Eykern" w:date="2020-06-01T08:56:00Z" w:id="210">
                  <w:rPr/>
                </w:rPrChange>
              </w:rPr>
              <w:fldChar w:fldCharType="begin"/>
            </w:r>
            <w:r w:rsidRPr="00581844">
              <w:rPr>
                <w:lang w:val="nl-NL"/>
                <w:rPrChange w:author="Gabrielle Van Eykern" w:date="2020-06-01T08:56:00Z" w:id="211">
                  <w:rPr/>
                </w:rPrChange>
              </w:rPr>
              <w:instrText xml:space="preserve"> HYPERLINK </w:instrText>
            </w:r>
            <w:r w:rsidRPr="00581844">
              <w:rPr>
                <w:lang w:val="nl-NL"/>
                <w:rPrChange w:author="Gabrielle Van Eykern" w:date="2020-06-01T08:56:00Z" w:id="212">
                  <w:rPr/>
                </w:rPrChange>
              </w:rPr>
              <w:instrText xml:space="preserve">"https://www.esseskincare.com/skin-routine/" </w:instrText>
            </w:r>
            <w:r w:rsidRPr="00581844">
              <w:rPr>
                <w:lang w:val="nl-NL"/>
                <w:rPrChange w:author="Gabrielle Van Eykern" w:date="2020-06-01T08:56:00Z" w:id="213">
                  <w:rPr/>
                </w:rPrChange>
              </w:rPr>
              <w:fldChar w:fldCharType="separate"/>
            </w:r>
            <w:del w:author="Gabrielle Van Eykern" w:date="2020-06-01T08:06:00Z" w:id="214">
              <w:r w:rsidRPr="00581844" w:rsidDel="00A64C3A" w:rsidR="00E17E14">
                <w:rPr>
                  <w:rStyle w:val="Hyperlink"/>
                  <w:lang w:val="nl-NL"/>
                  <w:rPrChange w:author="Gabrielle Van Eykern" w:date="2020-06-01T08:56:00Z" w:id="215">
                    <w:rPr>
                      <w:rStyle w:val="Hyperlink"/>
                    </w:rPr>
                  </w:rPrChange>
                </w:rPr>
                <w:delText>s</w:delText>
              </w:r>
            </w:del>
            <w:ins w:author="Gabrielle Van Eykern" w:date="2020-06-01T08:06:00Z" w:id="216">
              <w:r w:rsidRPr="00581844" w:rsidR="00A64C3A">
                <w:rPr>
                  <w:rStyle w:val="Hyperlink"/>
                  <w:lang w:val="nl-NL"/>
                  <w:rPrChange w:author="Gabrielle Van Eykern" w:date="2020-06-01T08:56:00Z" w:id="217">
                    <w:rPr>
                      <w:rStyle w:val="Hyperlink"/>
                      <w:lang w:val="nl-NL"/>
                    </w:rPr>
                  </w:rPrChange>
                </w:rPr>
                <w:t>huidverzorgingsroutine</w:t>
              </w:r>
            </w:ins>
            <w:del w:author="Gabrielle Van Eykern" w:date="2020-06-01T08:06:00Z" w:id="218">
              <w:r w:rsidRPr="00581844" w:rsidDel="00A64C3A" w:rsidR="00E17E14">
                <w:rPr>
                  <w:rStyle w:val="Hyperlink"/>
                  <w:lang w:val="nl-NL"/>
                  <w:rPrChange w:author="Gabrielle Van Eykern" w:date="2020-06-01T08:56:00Z" w:id="219">
                    <w:rPr>
                      <w:rStyle w:val="Hyperlink"/>
                    </w:rPr>
                  </w:rPrChange>
                </w:rPr>
                <w:delText>kincare routine</w:delText>
              </w:r>
            </w:del>
            <w:r w:rsidRPr="00581844">
              <w:rPr>
                <w:rStyle w:val="Hyperlink"/>
                <w:lang w:val="nl-NL"/>
                <w:rPrChange w:author="Gabrielle Van Eykern" w:date="2020-06-01T08:56:00Z" w:id="220">
                  <w:rPr>
                    <w:rStyle w:val="Hyperlink"/>
                  </w:rPr>
                </w:rPrChange>
              </w:rPr>
              <w:fldChar w:fldCharType="end"/>
            </w:r>
            <w:r w:rsidRPr="00581844" w:rsidR="00E17E14">
              <w:rPr>
                <w:lang w:val="nl-NL"/>
                <w:rPrChange w:author="Gabrielle Van Eykern" w:date="2020-06-01T08:56:00Z" w:id="221">
                  <w:rPr/>
                </w:rPrChange>
              </w:rPr>
              <w:t xml:space="preserve"> </w:t>
            </w:r>
            <w:ins w:author="Gabrielle Van Eykern" w:date="2020-06-01T08:06:00Z" w:id="222">
              <w:r w:rsidRPr="00F04950" w:rsidR="00A64C3A">
                <w:rPr>
                  <w:lang w:val="nl-NL"/>
                </w:rPr>
                <w:t>e</w:t>
              </w:r>
              <w:r w:rsidRPr="00581844" w:rsidR="00A64C3A">
                <w:rPr>
                  <w:lang w:val="nl-NL"/>
                  <w:rPrChange w:author="Gabrielle Van Eykern" w:date="2020-06-01T08:56:00Z" w:id="223">
                    <w:rPr/>
                  </w:rPrChange>
                </w:rPr>
                <w:t>n die</w:t>
              </w:r>
            </w:ins>
            <w:ins w:author="Gabrielle Van Eykern" w:date="2020-06-01T08:56:00Z" w:id="224">
              <w:r w:rsidRPr="00581844" w:rsidR="00581844">
                <w:rPr>
                  <w:lang w:val="nl-NL"/>
                  <w:rPrChange w:author="Gabrielle Van Eykern" w:date="2020-06-01T08:56:00Z" w:id="225">
                    <w:rPr/>
                  </w:rPrChange>
                </w:rPr>
                <w:t>e</w:t>
              </w:r>
            </w:ins>
            <w:ins w:author="Gabrielle Van Eykern" w:date="2020-06-01T08:06:00Z" w:id="226">
              <w:r w:rsidRPr="00581844" w:rsidR="00A64C3A">
                <w:rPr>
                  <w:lang w:val="nl-NL"/>
                  <w:rPrChange w:author="Gabrielle Van Eykern" w:date="2020-06-01T08:56:00Z" w:id="227">
                    <w:rPr/>
                  </w:rPrChange>
                </w:rPr>
                <w:t>t zijn beide belangrijk om</w:t>
              </w:r>
            </w:ins>
            <w:ins w:author="Gabrielle Van Eykern" w:date="2020-06-01T08:07:00Z" w:id="228">
              <w:r w:rsidRPr="00581844" w:rsidR="00A64C3A">
                <w:rPr>
                  <w:lang w:val="nl-NL"/>
                  <w:rPrChange w:author="Gabrielle Van Eykern" w:date="2020-06-01T08:56:00Z" w:id="229">
                    <w:rPr/>
                  </w:rPrChange>
                </w:rPr>
                <w:t xml:space="preserve"> </w:t>
              </w:r>
            </w:ins>
            <w:ins w:author="Gabrielle Van Eykern" w:date="2020-06-01T08:06:00Z" w:id="230">
              <w:r w:rsidRPr="00581844" w:rsidR="00A64C3A">
                <w:rPr>
                  <w:lang w:val="nl-NL"/>
                  <w:rPrChange w:author="Gabrielle Van Eykern" w:date="2020-06-01T08:56:00Z" w:id="231">
                    <w:rPr/>
                  </w:rPrChange>
                </w:rPr>
                <w:t>de natuurlijke balans van je huid weer te herstellen.</w:t>
              </w:r>
            </w:ins>
            <w:del w:author="Gabrielle Van Eykern" w:date="2020-06-01T08:06:00Z" w:id="232">
              <w:r w:rsidRPr="00581844" w:rsidDel="00A64C3A" w:rsidR="00E17E14">
                <w:rPr>
                  <w:lang w:val="nl-NL"/>
                  <w:rPrChange w:author="Gabrielle Van Eykern" w:date="2020-06-01T08:56:00Z" w:id="233">
                    <w:rPr/>
                  </w:rPrChange>
                </w:rPr>
                <w:delText xml:space="preserve">and diet are critical </w:delText>
              </w:r>
              <w:r w:rsidRPr="00581844" w:rsidDel="00A64C3A" w:rsidR="00950BF1">
                <w:rPr>
                  <w:lang w:val="nl-NL"/>
                  <w:rPrChange w:author="Gabrielle Van Eykern" w:date="2020-06-01T08:56:00Z" w:id="234">
                    <w:rPr/>
                  </w:rPrChange>
                </w:rPr>
                <w:delText>for</w:delText>
              </w:r>
              <w:r w:rsidRPr="00581844" w:rsidDel="00A64C3A" w:rsidR="00E17E14">
                <w:rPr>
                  <w:lang w:val="nl-NL"/>
                  <w:rPrChange w:author="Gabrielle Van Eykern" w:date="2020-06-01T08:56:00Z" w:id="235">
                    <w:rPr/>
                  </w:rPrChange>
                </w:rPr>
                <w:delText xml:space="preserve"> restoring your skin’s natural balan</w:delText>
              </w:r>
            </w:del>
            <w:del w:author="Gabrielle Van Eykern" w:date="2020-06-01T08:07:00Z" w:id="236">
              <w:r w:rsidRPr="00581844" w:rsidDel="00A64C3A" w:rsidR="00E17E14">
                <w:rPr>
                  <w:lang w:val="nl-NL"/>
                  <w:rPrChange w:author="Gabrielle Van Eykern" w:date="2020-06-01T08:56:00Z" w:id="237">
                    <w:rPr/>
                  </w:rPrChange>
                </w:rPr>
                <w:delText>ce.</w:delText>
              </w:r>
            </w:del>
          </w:p>
          <w:p w:rsidRPr="00581844" w:rsidR="00FE05EF" w:rsidRDefault="00FE05EF" w14:paraId="53C8945C" w14:textId="50F06CE1">
            <w:pPr>
              <w:rPr>
                <w:lang w:val="nl-NL"/>
                <w:rPrChange w:author="Gabrielle Van Eykern" w:date="2020-06-01T08:56:00Z" w:id="238">
                  <w:rPr/>
                </w:rPrChange>
              </w:rPr>
            </w:pPr>
          </w:p>
          <w:p w:rsidRPr="00581844" w:rsidR="00FE05EF" w:rsidRDefault="00FE05EF" w14:paraId="328DDD50" w14:textId="1F2EC370">
            <w:pPr>
              <w:rPr>
                <w:b/>
                <w:bCs/>
                <w:lang w:val="nl-NL"/>
                <w:rPrChange w:author="Gabrielle Van Eykern" w:date="2020-06-01T08:56:00Z" w:id="239">
                  <w:rPr>
                    <w:b/>
                    <w:bCs/>
                  </w:rPr>
                </w:rPrChange>
              </w:rPr>
            </w:pPr>
            <w:del w:author="Gabrielle Van Eykern" w:date="2020-06-01T08:08:00Z" w:id="240">
              <w:r w:rsidRPr="00581844" w:rsidDel="00A64C3A">
                <w:rPr>
                  <w:b/>
                  <w:bCs/>
                  <w:lang w:val="nl-NL"/>
                  <w:rPrChange w:author="Gabrielle Van Eykern" w:date="2020-06-01T08:56:00Z" w:id="241">
                    <w:rPr>
                      <w:b/>
                      <w:bCs/>
                    </w:rPr>
                  </w:rPrChange>
                </w:rPr>
                <w:delText>S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242">
                  <w:rPr>
                    <w:b/>
                    <w:bCs/>
                  </w:rPr>
                </w:rPrChange>
              </w:rPr>
              <w:t>O</w:t>
            </w:r>
            <w:ins w:author="Gabrielle Van Eykern" w:date="2020-06-01T08:08:00Z" w:id="243">
              <w:r w:rsidRPr="00F04950" w:rsidR="00A64C3A">
                <w:rPr>
                  <w:b/>
                  <w:bCs/>
                  <w:lang w:val="nl-NL"/>
                </w:rPr>
                <w:t>P</w:t>
              </w:r>
            </w:ins>
            <w:r w:rsidRPr="00581844">
              <w:rPr>
                <w:b/>
                <w:bCs/>
                <w:lang w:val="nl-NL"/>
                <w:rPrChange w:author="Gabrielle Van Eykern" w:date="2020-06-01T08:56:00Z" w:id="244">
                  <w:rPr>
                    <w:b/>
                    <w:bCs/>
                  </w:rPr>
                </w:rPrChange>
              </w:rPr>
              <w:t>L</w:t>
            </w:r>
            <w:ins w:author="Gabrielle Van Eykern" w:date="2020-06-01T08:08:00Z" w:id="245">
              <w:r w:rsidRPr="00F04950" w:rsidR="00A64C3A">
                <w:rPr>
                  <w:b/>
                  <w:bCs/>
                  <w:lang w:val="nl-NL"/>
                </w:rPr>
                <w:t>OSSING</w:t>
              </w:r>
            </w:ins>
            <w:del w:author="Gabrielle Van Eykern" w:date="2020-06-01T08:08:00Z" w:id="246">
              <w:r w:rsidRPr="00581844" w:rsidDel="00A64C3A">
                <w:rPr>
                  <w:b/>
                  <w:bCs/>
                  <w:lang w:val="nl-NL"/>
                  <w:rPrChange w:author="Gabrielle Van Eykern" w:date="2020-06-01T08:56:00Z" w:id="247">
                    <w:rPr>
                      <w:b/>
                      <w:bCs/>
                    </w:rPr>
                  </w:rPrChange>
                </w:rPr>
                <w:delText>UTION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248">
                  <w:rPr>
                    <w:b/>
                    <w:bCs/>
                  </w:rPr>
                </w:rPrChange>
              </w:rPr>
              <w:t xml:space="preserve">: </w:t>
            </w:r>
            <w:del w:author="Gabrielle Van Eykern" w:date="2020-06-01T08:56:00Z" w:id="249">
              <w:r w:rsidRPr="00581844" w:rsidDel="00581844" w:rsidR="000E0156">
                <w:rPr>
                  <w:lang w:val="nl-NL"/>
                  <w:rPrChange w:author="Gabrielle Van Eykern" w:date="2020-06-01T08:56:00Z" w:id="250">
                    <w:rPr/>
                  </w:rPrChange>
                </w:rPr>
                <w:delText>I</w:delText>
              </w:r>
            </w:del>
            <w:ins w:author="Gabrielle Van Eykern" w:date="2020-06-01T08:08:00Z" w:id="251">
              <w:r w:rsidRPr="00F04950" w:rsidR="00A64C3A">
                <w:rPr>
                  <w:lang w:val="nl-NL"/>
                </w:rPr>
                <w:t xml:space="preserve">Mocht je niet zeker zijn, </w:t>
              </w:r>
            </w:ins>
            <w:ins w:author="Gabrielle Van Eykern" w:date="2020-06-01T08:09:00Z" w:id="252">
              <w:r w:rsidRPr="00F04950" w:rsidR="00320BDC">
                <w:rPr>
                  <w:lang w:val="nl-NL"/>
                </w:rPr>
                <w:t xml:space="preserve">ga dan op zoek naar professioneel advies van een huid expert om erachter te komen wat je </w:t>
              </w:r>
            </w:ins>
            <w:del w:author="Gabrielle Van Eykern" w:date="2020-06-01T08:09:00Z" w:id="253">
              <w:r w:rsidRPr="00581844" w:rsidDel="00320BDC" w:rsidR="000E0156">
                <w:rPr>
                  <w:lang w:val="nl-NL"/>
                  <w:rPrChange w:author="Gabrielle Van Eykern" w:date="2020-06-01T08:56:00Z" w:id="254">
                    <w:rPr/>
                  </w:rPrChange>
                </w:rPr>
                <w:delText xml:space="preserve">f </w:delText>
              </w:r>
              <w:r w:rsidRPr="00581844" w:rsidDel="00320BDC" w:rsidR="00540926">
                <w:rPr>
                  <w:lang w:val="nl-NL"/>
                  <w:rPrChange w:author="Gabrielle Van Eykern" w:date="2020-06-01T08:56:00Z" w:id="255">
                    <w:rPr/>
                  </w:rPrChange>
                </w:rPr>
                <w:delText xml:space="preserve">you </w:delText>
              </w:r>
              <w:r w:rsidRPr="00581844" w:rsidDel="00320BDC" w:rsidR="000E0156">
                <w:rPr>
                  <w:lang w:val="nl-NL"/>
                  <w:rPrChange w:author="Gabrielle Van Eykern" w:date="2020-06-01T08:56:00Z" w:id="256">
                    <w:rPr/>
                  </w:rPrChange>
                </w:rPr>
                <w:delText xml:space="preserve"> are unsure, seek</w:delText>
              </w:r>
              <w:r w:rsidRPr="00581844" w:rsidDel="00320BDC">
                <w:rPr>
                  <w:lang w:val="nl-NL"/>
                  <w:rPrChange w:author="Gabrielle Van Eykern" w:date="2020-06-01T08:56:00Z" w:id="257">
                    <w:rPr/>
                  </w:rPrChange>
                </w:rPr>
                <w:delText xml:space="preserve"> professional advice from a skincare expert to determine what your </w:delText>
              </w:r>
            </w:del>
            <w:r w:rsidRPr="00581844" w:rsidR="00F04950">
              <w:rPr>
                <w:lang w:val="nl-NL"/>
                <w:rPrChange w:author="Gabrielle Van Eykern" w:date="2020-06-01T08:56:00Z" w:id="258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259">
                  <w:rPr/>
                </w:rPrChange>
              </w:rPr>
              <w:instrText xml:space="preserve"> HYPERLINK "https://www.esseskincare.com/skin-routine/" </w:instrText>
            </w:r>
            <w:r w:rsidRPr="00581844" w:rsidR="00F04950">
              <w:rPr>
                <w:lang w:val="nl-NL"/>
                <w:rPrChange w:author="Gabrielle Van Eykern" w:date="2020-06-01T08:56:00Z" w:id="260">
                  <w:rPr/>
                </w:rPrChange>
              </w:rPr>
              <w:fldChar w:fldCharType="separate"/>
            </w:r>
            <w:del w:author="Gabrielle Van Eykern" w:date="2020-06-01T08:10:00Z" w:id="261">
              <w:r w:rsidRPr="00581844" w:rsidDel="00320BDC">
                <w:rPr>
                  <w:rStyle w:val="Hyperlink"/>
                  <w:lang w:val="nl-NL"/>
                  <w:rPrChange w:author="Gabrielle Van Eykern" w:date="2020-06-01T08:56:00Z" w:id="262">
                    <w:rPr>
                      <w:rStyle w:val="Hyperlink"/>
                    </w:rPr>
                  </w:rPrChange>
                </w:rPr>
                <w:delText>s</w:delText>
              </w:r>
            </w:del>
            <w:ins w:author="Gabrielle Van Eykern" w:date="2020-06-01T08:09:00Z" w:id="263">
              <w:r w:rsidRPr="00581844" w:rsidR="00320BDC">
                <w:rPr>
                  <w:rStyle w:val="Hyperlink"/>
                  <w:lang w:val="nl-NL"/>
                  <w:rPrChange w:author="Gabrielle Van Eykern" w:date="2020-06-01T08:56:00Z" w:id="264">
                    <w:rPr>
                      <w:rStyle w:val="Hyperlink"/>
                      <w:lang w:val="nl-NL"/>
                    </w:rPr>
                  </w:rPrChange>
                </w:rPr>
                <w:t>h</w:t>
              </w:r>
              <w:r w:rsidRPr="00581844" w:rsidR="00320BDC">
                <w:rPr>
                  <w:rStyle w:val="Hyperlink"/>
                  <w:lang w:val="nl-NL"/>
                  <w:rPrChange w:author="Gabrielle Van Eykern" w:date="2020-06-01T08:56:00Z" w:id="265">
                    <w:rPr>
                      <w:rStyle w:val="Hyperlink"/>
                    </w:rPr>
                  </w:rPrChange>
                </w:rPr>
                <w:t>uidconditie</w:t>
              </w:r>
            </w:ins>
            <w:del w:author="Gabrielle Van Eykern" w:date="2020-06-01T08:10:00Z" w:id="266">
              <w:r w:rsidRPr="00581844" w:rsidDel="00320BDC">
                <w:rPr>
                  <w:rStyle w:val="Hyperlink"/>
                  <w:lang w:val="nl-NL"/>
                  <w:rPrChange w:author="Gabrielle Van Eykern" w:date="2020-06-01T08:56:00Z" w:id="267">
                    <w:rPr>
                      <w:rStyle w:val="Hyperlink"/>
                    </w:rPr>
                  </w:rPrChange>
                </w:rPr>
                <w:delText>kin concern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268">
                  <w:rPr>
                    <w:rStyle w:val="Hyperlink"/>
                  </w:rPr>
                </w:rPrChange>
              </w:rPr>
              <w:fldChar w:fldCharType="end"/>
            </w:r>
            <w:r w:rsidRPr="00581844">
              <w:rPr>
                <w:lang w:val="nl-NL"/>
                <w:rPrChange w:author="Gabrielle Van Eykern" w:date="2020-06-01T08:56:00Z" w:id="269">
                  <w:rPr/>
                </w:rPrChange>
              </w:rPr>
              <w:t xml:space="preserve"> is</w:t>
            </w:r>
            <w:r w:rsidRPr="00581844" w:rsidR="000E0156">
              <w:rPr>
                <w:lang w:val="nl-NL"/>
                <w:rPrChange w:author="Gabrielle Van Eykern" w:date="2020-06-01T08:56:00Z" w:id="270">
                  <w:rPr/>
                </w:rPrChange>
              </w:rPr>
              <w:t xml:space="preserve">. </w:t>
            </w:r>
            <w:ins w:author="Gabrielle Van Eykern" w:date="2020-06-01T08:10:00Z" w:id="271">
              <w:r w:rsidRPr="00F04950" w:rsidR="00320BDC">
                <w:rPr>
                  <w:lang w:val="nl-NL"/>
                </w:rPr>
                <w:t>Weten welke conditie je hebt, is de eerste stap om t</w:t>
              </w:r>
              <w:r w:rsidRPr="00581844" w:rsidR="00320BDC">
                <w:rPr>
                  <w:lang w:val="nl-NL"/>
                  <w:rPrChange w:author="Gabrielle Van Eykern" w:date="2020-06-01T08:56:00Z" w:id="272">
                    <w:rPr>
                      <w:lang w:val="nl-NL"/>
                    </w:rPr>
                  </w:rPrChange>
                </w:rPr>
                <w:t>e weten te komen welke actie je moet ondernemen.</w:t>
              </w:r>
            </w:ins>
            <w:del w:author="Gabrielle Van Eykern" w:date="2020-06-01T08:10:00Z" w:id="273">
              <w:r w:rsidRPr="00581844" w:rsidDel="00320BDC" w:rsidR="000E0156">
                <w:rPr>
                  <w:lang w:val="nl-NL"/>
                  <w:rPrChange w:author="Gabrielle Van Eykern" w:date="2020-06-01T08:56:00Z" w:id="274">
                    <w:rPr/>
                  </w:rPrChange>
                </w:rPr>
                <w:delText xml:space="preserve">Knowing your skin type </w:delText>
              </w:r>
              <w:r w:rsidRPr="00581844" w:rsidDel="00320BDC" w:rsidR="00950BF1">
                <w:rPr>
                  <w:lang w:val="nl-NL"/>
                  <w:rPrChange w:author="Gabrielle Van Eykern" w:date="2020-06-01T08:56:00Z" w:id="275">
                    <w:rPr/>
                  </w:rPrChange>
                </w:rPr>
                <w:delText>i</w:delText>
              </w:r>
              <w:r w:rsidRPr="00581844" w:rsidDel="00320BDC" w:rsidR="000E0156">
                <w:rPr>
                  <w:lang w:val="nl-NL"/>
                  <w:rPrChange w:author="Gabrielle Van Eykern" w:date="2020-06-01T08:56:00Z" w:id="276">
                    <w:rPr/>
                  </w:rPrChange>
                </w:rPr>
                <w:delText xml:space="preserve">s the first step </w:delText>
              </w:r>
              <w:r w:rsidRPr="00581844" w:rsidDel="00320BDC" w:rsidR="000E0156">
                <w:rPr>
                  <w:lang w:val="nl-NL"/>
                  <w:rPrChange w:author="Gabrielle Van Eykern" w:date="2020-06-01T08:56:00Z" w:id="277">
                    <w:rPr/>
                  </w:rPrChange>
                </w:rPr>
                <w:lastRenderedPageBreak/>
                <w:delText>towards determining what course of action to take</w:delText>
              </w:r>
            </w:del>
            <w:del w:author="Gabrielle Van Eykern" w:date="2020-06-01T08:11:00Z" w:id="278">
              <w:r w:rsidRPr="00581844" w:rsidDel="00320BDC" w:rsidR="007F1AED">
                <w:rPr>
                  <w:lang w:val="nl-NL"/>
                  <w:rPrChange w:author="Gabrielle Van Eykern" w:date="2020-06-01T08:56:00Z" w:id="279">
                    <w:rPr/>
                  </w:rPrChange>
                </w:rPr>
                <w:delText>.</w:delText>
              </w:r>
            </w:del>
            <w:r w:rsidRPr="00581844" w:rsidR="007F1AED">
              <w:rPr>
                <w:lang w:val="nl-NL"/>
                <w:rPrChange w:author="Gabrielle Van Eykern" w:date="2020-06-01T08:56:00Z" w:id="280">
                  <w:rPr/>
                </w:rPrChange>
              </w:rPr>
              <w:t xml:space="preserve"> </w:t>
            </w:r>
            <w:ins w:author="Gabrielle Van Eykern" w:date="2020-06-01T08:11:00Z" w:id="281">
              <w:r w:rsidRPr="00F04950" w:rsidR="00320BDC">
                <w:rPr>
                  <w:lang w:val="nl-NL"/>
                </w:rPr>
                <w:t>Een zachte en rustige aanpak is een goed</w:t>
              </w:r>
              <w:r w:rsidRPr="00581844" w:rsidR="00320BDC">
                <w:rPr>
                  <w:lang w:val="nl-NL"/>
                  <w:rPrChange w:author="Gabrielle Van Eykern" w:date="2020-06-01T08:56:00Z" w:id="282">
                    <w:rPr>
                      <w:lang w:val="nl-NL"/>
                    </w:rPr>
                  </w:rPrChange>
                </w:rPr>
                <w:t xml:space="preserve"> begin, bijvoorbeeld de </w:t>
              </w:r>
            </w:ins>
            <w:del w:author="Gabrielle Van Eykern" w:date="2020-06-01T08:11:00Z" w:id="283">
              <w:r w:rsidRPr="00581844" w:rsidDel="00320BDC" w:rsidR="007F1AED">
                <w:rPr>
                  <w:lang w:val="nl-NL"/>
                  <w:rPrChange w:author="Gabrielle Van Eykern" w:date="2020-06-01T08:56:00Z" w:id="284">
                    <w:rPr/>
                  </w:rPrChange>
                </w:rPr>
                <w:delText xml:space="preserve">A gentle approach is a good place to start, for example, the </w:delText>
              </w:r>
            </w:del>
            <w:r w:rsidRPr="00581844" w:rsidR="007F1AED">
              <w:rPr>
                <w:lang w:val="nl-NL"/>
                <w:rPrChange w:author="Gabrielle Van Eykern" w:date="2020-06-01T08:56:00Z" w:id="285">
                  <w:rPr/>
                </w:rPrChange>
              </w:rPr>
              <w:t xml:space="preserve">Esse </w:t>
            </w:r>
            <w:r w:rsidRPr="00581844" w:rsidR="00F04950">
              <w:rPr>
                <w:lang w:val="nl-NL"/>
                <w:rPrChange w:author="Gabrielle Van Eykern" w:date="2020-06-01T08:56:00Z" w:id="286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287">
                  <w:rPr/>
                </w:rPrChange>
              </w:rPr>
              <w:instrText xml:space="preserve"> HYPERLINK "https://www.esseskincare.com/product_category/esse-sensitive/" </w:instrText>
            </w:r>
            <w:r w:rsidRPr="00581844" w:rsidR="00F04950">
              <w:rPr>
                <w:lang w:val="nl-NL"/>
                <w:rPrChange w:author="Gabrielle Van Eykern" w:date="2020-06-01T08:56:00Z" w:id="288">
                  <w:rPr/>
                </w:rPrChange>
              </w:rPr>
              <w:fldChar w:fldCharType="separate"/>
            </w:r>
            <w:r w:rsidRPr="00581844" w:rsidR="007F1AED">
              <w:rPr>
                <w:rStyle w:val="Hyperlink"/>
                <w:lang w:val="nl-NL"/>
                <w:rPrChange w:author="Gabrielle Van Eykern" w:date="2020-06-01T08:56:00Z" w:id="289">
                  <w:rPr>
                    <w:rStyle w:val="Hyperlink"/>
                  </w:rPr>
                </w:rPrChange>
              </w:rPr>
              <w:t xml:space="preserve">Sensitive </w:t>
            </w:r>
            <w:ins w:author="Gabrielle Van Eykern" w:date="2020-06-01T08:11:00Z" w:id="290">
              <w:r w:rsidRPr="00581844" w:rsidR="00320BDC">
                <w:rPr>
                  <w:rStyle w:val="Hyperlink"/>
                  <w:lang w:val="nl-NL"/>
                  <w:rPrChange w:author="Gabrielle Van Eykern" w:date="2020-06-01T08:56:00Z" w:id="291">
                    <w:rPr>
                      <w:rStyle w:val="Hyperlink"/>
                      <w:lang w:val="nl-NL"/>
                    </w:rPr>
                  </w:rPrChange>
                </w:rPr>
                <w:t>L</w:t>
              </w:r>
              <w:r w:rsidRPr="00581844" w:rsidR="00320BDC">
                <w:rPr>
                  <w:rStyle w:val="Hyperlink"/>
                  <w:lang w:val="nl-NL"/>
                  <w:rPrChange w:author="Gabrielle Van Eykern" w:date="2020-06-01T08:56:00Z" w:id="292">
                    <w:rPr>
                      <w:rStyle w:val="Hyperlink"/>
                    </w:rPr>
                  </w:rPrChange>
                </w:rPr>
                <w:t>ijn</w:t>
              </w:r>
            </w:ins>
            <w:del w:author="Gabrielle Van Eykern" w:date="2020-06-01T08:11:00Z" w:id="293">
              <w:r w:rsidRPr="00581844" w:rsidDel="00320BDC" w:rsidR="007F1AED">
                <w:rPr>
                  <w:rStyle w:val="Hyperlink"/>
                  <w:lang w:val="nl-NL"/>
                  <w:rPrChange w:author="Gabrielle Van Eykern" w:date="2020-06-01T08:56:00Z" w:id="294">
                    <w:rPr>
                      <w:rStyle w:val="Hyperlink"/>
                    </w:rPr>
                  </w:rPrChange>
                </w:rPr>
                <w:delText>Range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295">
                  <w:rPr>
                    <w:rStyle w:val="Hyperlink"/>
                  </w:rPr>
                </w:rPrChange>
              </w:rPr>
              <w:fldChar w:fldCharType="end"/>
            </w:r>
            <w:r w:rsidRPr="00581844" w:rsidR="007F1AED">
              <w:rPr>
                <w:lang w:val="nl-NL"/>
                <w:rPrChange w:author="Gabrielle Van Eykern" w:date="2020-06-01T08:56:00Z" w:id="296">
                  <w:rPr/>
                </w:rPrChange>
              </w:rPr>
              <w:t xml:space="preserve">, </w:t>
            </w:r>
            <w:ins w:author="Gabrielle Van Eykern" w:date="2020-06-01T08:11:00Z" w:id="297">
              <w:r w:rsidRPr="00F04950" w:rsidR="00320BDC">
                <w:rPr>
                  <w:lang w:val="nl-NL"/>
                </w:rPr>
                <w:t xml:space="preserve">gecombineerd met </w:t>
              </w:r>
            </w:ins>
            <w:del w:author="Gabrielle Van Eykern" w:date="2020-06-01T08:11:00Z" w:id="298">
              <w:r w:rsidRPr="00581844" w:rsidDel="00320BDC" w:rsidR="007F1AED">
                <w:rPr>
                  <w:lang w:val="nl-NL"/>
                  <w:rPrChange w:author="Gabrielle Van Eykern" w:date="2020-06-01T08:56:00Z" w:id="299">
                    <w:rPr/>
                  </w:rPrChange>
                </w:rPr>
                <w:delText>combined with</w:delText>
              </w:r>
            </w:del>
            <w:del w:author="Gabrielle Van Eykern" w:date="2020-06-01T08:12:00Z" w:id="300">
              <w:r w:rsidRPr="00581844" w:rsidDel="00320BDC" w:rsidR="007F1AED">
                <w:rPr>
                  <w:lang w:val="nl-NL"/>
                  <w:rPrChange w:author="Gabrielle Van Eykern" w:date="2020-06-01T08:56:00Z" w:id="301">
                    <w:rPr/>
                  </w:rPrChange>
                </w:rPr>
                <w:delText xml:space="preserve"> </w:delText>
              </w:r>
            </w:del>
            <w:r w:rsidRPr="00581844" w:rsidR="00F04950">
              <w:rPr>
                <w:lang w:val="nl-NL"/>
                <w:rPrChange w:author="Gabrielle Van Eykern" w:date="2020-06-01T08:56:00Z" w:id="302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303">
                  <w:rPr/>
                </w:rPrChange>
              </w:rPr>
              <w:instrText xml:space="preserve"> HYPERLINK "https://www.esseskincare.com/product_category/treatments/" </w:instrText>
            </w:r>
            <w:r w:rsidRPr="00581844" w:rsidR="00F04950">
              <w:rPr>
                <w:lang w:val="nl-NL"/>
                <w:rPrChange w:author="Gabrielle Van Eykern" w:date="2020-06-01T08:56:00Z" w:id="304">
                  <w:rPr/>
                </w:rPrChange>
              </w:rPr>
              <w:fldChar w:fldCharType="separate"/>
            </w:r>
            <w:ins w:author="Gabrielle Van Eykern" w:date="2020-06-01T08:12:00Z" w:id="305">
              <w:r w:rsidRPr="00581844" w:rsidR="00320BDC">
                <w:rPr>
                  <w:rStyle w:val="Hyperlink"/>
                  <w:lang w:val="nl-NL"/>
                  <w:rPrChange w:author="Gabrielle Van Eykern" w:date="2020-06-01T08:56:00Z" w:id="306">
                    <w:rPr>
                      <w:rStyle w:val="Hyperlink"/>
                    </w:rPr>
                  </w:rPrChange>
                </w:rPr>
                <w:t>specifi</w:t>
              </w:r>
            </w:ins>
            <w:ins w:author="Gabrielle Van Eykern" w:date="2020-06-01T08:13:00Z" w:id="307">
              <w:r w:rsidRPr="00581844" w:rsidR="00320BDC">
                <w:rPr>
                  <w:rStyle w:val="Hyperlink"/>
                  <w:lang w:val="nl-NL"/>
                  <w:rPrChange w:author="Gabrielle Van Eykern" w:date="2020-06-01T08:56:00Z" w:id="308">
                    <w:rPr>
                      <w:rStyle w:val="Hyperlink"/>
                    </w:rPr>
                  </w:rPrChange>
                </w:rPr>
                <w:t>eke producten</w:t>
              </w:r>
            </w:ins>
            <w:del w:author="Gabrielle Van Eykern" w:date="2020-06-01T08:12:00Z" w:id="309">
              <w:r w:rsidRPr="00581844" w:rsidDel="00320BDC" w:rsidR="007F1AED">
                <w:rPr>
                  <w:rStyle w:val="Hyperlink"/>
                  <w:lang w:val="nl-NL"/>
                  <w:rPrChange w:author="Gabrielle Van Eykern" w:date="2020-06-01T08:56:00Z" w:id="310">
                    <w:rPr>
                      <w:rStyle w:val="Hyperlink"/>
                    </w:rPr>
                  </w:rPrChange>
                </w:rPr>
                <w:delText>treatm</w:delText>
              </w:r>
            </w:del>
            <w:del w:author="Gabrielle Van Eykern" w:date="2020-06-01T08:13:00Z" w:id="311">
              <w:r w:rsidRPr="00581844" w:rsidDel="00320BDC" w:rsidR="007F1AED">
                <w:rPr>
                  <w:rStyle w:val="Hyperlink"/>
                  <w:lang w:val="nl-NL"/>
                  <w:rPrChange w:author="Gabrielle Van Eykern" w:date="2020-06-01T08:56:00Z" w:id="312">
                    <w:rPr>
                      <w:rStyle w:val="Hyperlink"/>
                    </w:rPr>
                  </w:rPrChange>
                </w:rPr>
                <w:delText>ents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313">
                  <w:rPr>
                    <w:rStyle w:val="Hyperlink"/>
                  </w:rPr>
                </w:rPrChange>
              </w:rPr>
              <w:fldChar w:fldCharType="end"/>
            </w:r>
            <w:r w:rsidRPr="00581844" w:rsidR="007F1AED">
              <w:rPr>
                <w:lang w:val="nl-NL"/>
                <w:rPrChange w:author="Gabrielle Van Eykern" w:date="2020-06-01T08:56:00Z" w:id="314">
                  <w:rPr/>
                </w:rPrChange>
              </w:rPr>
              <w:t xml:space="preserve"> </w:t>
            </w:r>
            <w:ins w:author="Gabrielle Van Eykern" w:date="2020-06-01T08:13:00Z" w:id="315">
              <w:r w:rsidRPr="00F04950" w:rsidR="00320BDC">
                <w:rPr>
                  <w:lang w:val="nl-NL"/>
                </w:rPr>
                <w:t>voor de droge en vochtarme huid.</w:t>
              </w:r>
            </w:ins>
            <w:del w:author="Gabrielle Van Eykern" w:date="2020-06-01T08:13:00Z" w:id="316">
              <w:r w:rsidRPr="00581844" w:rsidDel="00320BDC" w:rsidR="007F1AED">
                <w:rPr>
                  <w:lang w:val="nl-NL"/>
                  <w:rPrChange w:author="Gabrielle Van Eykern" w:date="2020-06-01T08:56:00Z" w:id="317">
                    <w:rPr/>
                  </w:rPrChange>
                </w:rPr>
                <w:delText>for dry and dehydrated skin.</w:delText>
              </w:r>
            </w:del>
          </w:p>
          <w:p w:rsidRPr="00581844" w:rsidR="000B7FAF" w:rsidRDefault="000B7FAF" w14:paraId="5E4990B4" w14:textId="39348AE1" w14:noSpellErr="1">
            <w:pPr/>
          </w:p>
          <w:p w:rsidRPr="00581844" w:rsidR="00E17E14" w:rsidP="00E17E14" w:rsidRDefault="00E17E14" w14:paraId="139F87D4" w14:textId="62DAA7D3">
            <w:pPr>
              <w:rPr>
                <w:lang w:val="nl-NL"/>
                <w:rPrChange w:author="Gabrielle Van Eykern" w:date="2020-06-01T08:56:00Z" w:id="319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320">
                  <w:rPr>
                    <w:b/>
                    <w:bCs/>
                  </w:rPr>
                </w:rPrChange>
              </w:rPr>
              <w:t>MYTH</w:t>
            </w:r>
            <w:ins w:author="Gabrielle Van Eykern" w:date="2020-06-01T08:13:00Z" w:id="321">
              <w:r w:rsidRPr="00F04950" w:rsidR="00320BDC">
                <w:rPr>
                  <w:b/>
                  <w:bCs/>
                  <w:lang w:val="nl-NL"/>
                </w:rPr>
                <w:t xml:space="preserve">E </w:t>
              </w:r>
            </w:ins>
            <w:del w:author="Gabrielle Van Eykern" w:date="2020-06-01T08:13:00Z" w:id="322">
              <w:r w:rsidRPr="00581844" w:rsidDel="00320BDC">
                <w:rPr>
                  <w:b/>
                  <w:bCs/>
                  <w:lang w:val="nl-NL"/>
                  <w:rPrChange w:author="Gabrielle Van Eykern" w:date="2020-06-01T08:56:00Z" w:id="323">
                    <w:rPr>
                      <w:b/>
                      <w:bCs/>
                    </w:rPr>
                  </w:rPrChange>
                </w:rPr>
                <w:delText xml:space="preserve"> 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324">
                  <w:rPr>
                    <w:b/>
                    <w:bCs/>
                  </w:rPr>
                </w:rPrChange>
              </w:rPr>
              <w:t>2:</w:t>
            </w:r>
            <w:r w:rsidRPr="00581844">
              <w:rPr>
                <w:lang w:val="nl-NL"/>
                <w:rPrChange w:author="Gabrielle Van Eykern" w:date="2020-06-01T08:56:00Z" w:id="325">
                  <w:rPr/>
                </w:rPrChange>
              </w:rPr>
              <w:t xml:space="preserve"> Die</w:t>
            </w:r>
            <w:ins w:author="Gabrielle Van Eykern" w:date="2020-06-01T08:13:00Z" w:id="326">
              <w:r w:rsidRPr="00F04950" w:rsidR="00320BDC">
                <w:rPr>
                  <w:lang w:val="nl-NL"/>
                </w:rPr>
                <w:t>e</w:t>
              </w:r>
            </w:ins>
            <w:r w:rsidRPr="00581844">
              <w:rPr>
                <w:lang w:val="nl-NL"/>
                <w:rPrChange w:author="Gabrielle Van Eykern" w:date="2020-06-01T08:56:00Z" w:id="327">
                  <w:rPr/>
                </w:rPrChange>
              </w:rPr>
              <w:t>t is n</w:t>
            </w:r>
            <w:ins w:author="Gabrielle Van Eykern" w:date="2020-06-01T08:13:00Z" w:id="328">
              <w:r w:rsidRPr="00F04950" w:rsidR="00320BDC">
                <w:rPr>
                  <w:lang w:val="nl-NL"/>
                </w:rPr>
                <w:t>ie</w:t>
              </w:r>
            </w:ins>
            <w:del w:author="Gabrielle Van Eykern" w:date="2020-06-01T08:13:00Z" w:id="329">
              <w:r w:rsidRPr="00581844" w:rsidDel="00320BDC">
                <w:rPr>
                  <w:lang w:val="nl-NL"/>
                  <w:rPrChange w:author="Gabrielle Van Eykern" w:date="2020-06-01T08:56:00Z" w:id="330">
                    <w:rPr/>
                  </w:rPrChange>
                </w:rPr>
                <w:delText>o</w:delText>
              </w:r>
            </w:del>
            <w:r w:rsidRPr="00581844">
              <w:rPr>
                <w:lang w:val="nl-NL"/>
                <w:rPrChange w:author="Gabrielle Van Eykern" w:date="2020-06-01T08:56:00Z" w:id="331">
                  <w:rPr/>
                </w:rPrChange>
              </w:rPr>
              <w:t xml:space="preserve">t </w:t>
            </w:r>
            <w:ins w:author="Gabrielle Van Eykern" w:date="2020-06-01T08:13:00Z" w:id="332">
              <w:r w:rsidRPr="00F04950" w:rsidR="00320BDC">
                <w:rPr>
                  <w:lang w:val="nl-NL"/>
                </w:rPr>
                <w:t>belangrijk als je goede huidverzorging gebruikt</w:t>
              </w:r>
            </w:ins>
            <w:del w:author="Gabrielle Van Eykern" w:date="2020-06-01T08:13:00Z" w:id="333">
              <w:r w:rsidRPr="00581844" w:rsidDel="00320BDC">
                <w:rPr>
                  <w:lang w:val="nl-NL"/>
                  <w:rPrChange w:author="Gabrielle Van Eykern" w:date="2020-06-01T08:56:00Z" w:id="334">
                    <w:rPr/>
                  </w:rPrChange>
                </w:rPr>
                <w:delText xml:space="preserve">important if I use </w:delText>
              </w:r>
              <w:r w:rsidRPr="00581844" w:rsidDel="00320BDC" w:rsidR="00FE05EF">
                <w:rPr>
                  <w:lang w:val="nl-NL"/>
                  <w:rPrChange w:author="Gabrielle Van Eykern" w:date="2020-06-01T08:56:00Z" w:id="335">
                    <w:rPr/>
                  </w:rPrChange>
                </w:rPr>
                <w:delText>quality skincare pro</w:delText>
              </w:r>
            </w:del>
            <w:del w:author="Gabrielle Van Eykern" w:date="2020-06-01T08:14:00Z" w:id="336">
              <w:r w:rsidRPr="00581844" w:rsidDel="00320BDC" w:rsidR="00FE05EF">
                <w:rPr>
                  <w:lang w:val="nl-NL"/>
                  <w:rPrChange w:author="Gabrielle Van Eykern" w:date="2020-06-01T08:56:00Z" w:id="337">
                    <w:rPr/>
                  </w:rPrChange>
                </w:rPr>
                <w:delText>ducts</w:delText>
              </w:r>
            </w:del>
            <w:r w:rsidRPr="00581844" w:rsidR="007F1AED">
              <w:rPr>
                <w:lang w:val="nl-NL"/>
                <w:rPrChange w:author="Gabrielle Van Eykern" w:date="2020-06-01T08:56:00Z" w:id="338">
                  <w:rPr/>
                </w:rPrChange>
              </w:rPr>
              <w:t>.</w:t>
            </w:r>
          </w:p>
          <w:p w:rsidRPr="00581844" w:rsidR="00E17E14" w:rsidP="00E17E14" w:rsidRDefault="00E17E14" w14:paraId="6A2A81D7" w14:textId="77777777">
            <w:pPr>
              <w:rPr>
                <w:lang w:val="nl-NL"/>
                <w:rPrChange w:author="Gabrielle Van Eykern" w:date="2020-06-01T08:56:00Z" w:id="339">
                  <w:rPr/>
                </w:rPrChange>
              </w:rPr>
            </w:pPr>
          </w:p>
          <w:p w:rsidRPr="00581844" w:rsidR="00E17E14" w:rsidRDefault="00E17E14" w14:paraId="2FC0ADA9" w14:textId="43A908D2">
            <w:pPr>
              <w:rPr>
                <w:lang w:val="nl-NL"/>
                <w:rPrChange w:author="Gabrielle Van Eykern" w:date="2020-06-01T08:56:00Z" w:id="340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341">
                  <w:rPr>
                    <w:b/>
                    <w:bCs/>
                  </w:rPr>
                </w:rPrChange>
              </w:rPr>
              <w:t>F</w:t>
            </w:r>
            <w:ins w:author="Gabrielle Van Eykern" w:date="2020-06-01T08:14:00Z" w:id="342">
              <w:r w:rsidRPr="00F04950" w:rsidR="00320BDC">
                <w:rPr>
                  <w:b/>
                  <w:bCs/>
                  <w:lang w:val="nl-NL"/>
                </w:rPr>
                <w:t>E</w:t>
              </w:r>
              <w:r w:rsidRPr="00581844" w:rsidR="00320BDC">
                <w:rPr>
                  <w:b/>
                  <w:bCs/>
                  <w:lang w:val="nl-NL"/>
                  <w:rPrChange w:author="Gabrielle Van Eykern" w:date="2020-06-01T08:56:00Z" w:id="343">
                    <w:rPr>
                      <w:b/>
                      <w:bCs/>
                      <w:lang w:val="nl-NL"/>
                    </w:rPr>
                  </w:rPrChange>
                </w:rPr>
                <w:t>I</w:t>
              </w:r>
            </w:ins>
            <w:del w:author="Gabrielle Van Eykern" w:date="2020-06-01T08:14:00Z" w:id="344">
              <w:r w:rsidRPr="00581844" w:rsidDel="00320BDC">
                <w:rPr>
                  <w:b/>
                  <w:bCs/>
                  <w:lang w:val="nl-NL"/>
                  <w:rPrChange w:author="Gabrielle Van Eykern" w:date="2020-06-01T08:56:00Z" w:id="345">
                    <w:rPr>
                      <w:b/>
                      <w:bCs/>
                    </w:rPr>
                  </w:rPrChange>
                </w:rPr>
                <w:delText>AC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346">
                  <w:rPr>
                    <w:b/>
                    <w:bCs/>
                  </w:rPr>
                </w:rPrChange>
              </w:rPr>
              <w:t>T:</w:t>
            </w:r>
            <w:r w:rsidRPr="00581844">
              <w:rPr>
                <w:lang w:val="nl-NL"/>
                <w:rPrChange w:author="Gabrielle Van Eykern" w:date="2020-06-01T08:56:00Z" w:id="347">
                  <w:rPr/>
                </w:rPrChange>
              </w:rPr>
              <w:t xml:space="preserve"> </w:t>
            </w:r>
            <w:ins w:author="Gabrielle Van Eykern" w:date="2020-06-01T08:14:00Z" w:id="348">
              <w:r w:rsidRPr="00F04950" w:rsidR="00320BDC">
                <w:rPr>
                  <w:lang w:val="nl-NL"/>
                </w:rPr>
                <w:t xml:space="preserve">Onderzoek heeft bewezen dat je huid en je fysieke gezondheid </w:t>
              </w:r>
            </w:ins>
            <w:ins w:author="Gabrielle Van Eykern" w:date="2020-06-01T08:15:00Z" w:id="349">
              <w:r w:rsidRPr="00581844" w:rsidR="00320BDC">
                <w:rPr>
                  <w:lang w:val="nl-NL"/>
                  <w:rPrChange w:author="Gabrielle Van Eykern" w:date="2020-06-01T08:56:00Z" w:id="350">
                    <w:rPr>
                      <w:lang w:val="nl-NL"/>
                    </w:rPr>
                  </w:rPrChange>
                </w:rPr>
                <w:t>verbeter</w:t>
              </w:r>
            </w:ins>
            <w:ins w:author="Gabrielle Van Eykern" w:date="2020-06-01T09:15:00Z" w:id="351">
              <w:r w:rsidR="00F04950">
                <w:rPr>
                  <w:lang w:val="nl-NL"/>
                </w:rPr>
                <w:t>en</w:t>
              </w:r>
            </w:ins>
            <w:ins w:author="Gabrielle Van Eykern" w:date="2020-06-01T08:15:00Z" w:id="352">
              <w:r w:rsidRPr="00F04950" w:rsidR="00320BDC">
                <w:rPr>
                  <w:lang w:val="nl-NL"/>
                </w:rPr>
                <w:t xml:space="preserve"> met een holistische aanpak.</w:t>
              </w:r>
            </w:ins>
            <w:del w:author="Gabrielle Van Eykern" w:date="2020-06-01T08:14:00Z" w:id="353">
              <w:r w:rsidRPr="00581844" w:rsidDel="00320BDC" w:rsidR="00FE05EF">
                <w:rPr>
                  <w:lang w:val="nl-NL"/>
                  <w:rPrChange w:author="Gabrielle Van Eykern" w:date="2020-06-01T08:56:00Z" w:id="354">
                    <w:rPr/>
                  </w:rPrChange>
                </w:rPr>
                <w:delText>R</w:delText>
              </w:r>
            </w:del>
            <w:del w:author="Gabrielle Van Eykern" w:date="2020-06-01T08:15:00Z" w:id="355">
              <w:r w:rsidRPr="00581844" w:rsidDel="00320BDC" w:rsidR="00FE05EF">
                <w:rPr>
                  <w:lang w:val="nl-NL"/>
                  <w:rPrChange w:author="Gabrielle Van Eykern" w:date="2020-06-01T08:56:00Z" w:id="356">
                    <w:rPr/>
                  </w:rPrChange>
                </w:rPr>
                <w:delText>esearch has proven that your skin and ph</w:delText>
              </w:r>
              <w:r w:rsidRPr="00581844" w:rsidDel="00320BDC" w:rsidR="007F1AED">
                <w:rPr>
                  <w:lang w:val="nl-NL"/>
                  <w:rPrChange w:author="Gabrielle Van Eykern" w:date="2020-06-01T08:56:00Z" w:id="357">
                    <w:rPr/>
                  </w:rPrChange>
                </w:rPr>
                <w:delText>y</w:delText>
              </w:r>
              <w:r w:rsidRPr="00581844" w:rsidDel="00320BDC" w:rsidR="00FE05EF">
                <w:rPr>
                  <w:lang w:val="nl-NL"/>
                  <w:rPrChange w:author="Gabrielle Van Eykern" w:date="2020-06-01T08:56:00Z" w:id="358">
                    <w:rPr/>
                  </w:rPrChange>
                </w:rPr>
                <w:delText>sical health benefit from a holistic approach.</w:delText>
              </w:r>
            </w:del>
            <w:ins w:author="Gabrielle Van Eykern" w:date="2020-06-01T08:15:00Z" w:id="359">
              <w:r w:rsidRPr="00F04950" w:rsidR="00320BDC">
                <w:rPr>
                  <w:lang w:val="nl-NL"/>
                </w:rPr>
                <w:t xml:space="preserve"> Het alleen aanbrengen van een</w:t>
              </w:r>
            </w:ins>
            <w:del w:author="Gabrielle Van Eykern" w:date="2020-06-01T08:15:00Z" w:id="360">
              <w:r w:rsidRPr="00581844" w:rsidDel="00320BDC" w:rsidR="00FE05EF">
                <w:rPr>
                  <w:lang w:val="nl-NL"/>
                  <w:rPrChange w:author="Gabrielle Van Eykern" w:date="2020-06-01T08:56:00Z" w:id="361">
                    <w:rPr/>
                  </w:rPrChange>
                </w:rPr>
                <w:delText xml:space="preserve"> Simply applying a</w:delText>
              </w:r>
            </w:del>
            <w:r w:rsidRPr="00581844" w:rsidR="00FE05EF">
              <w:rPr>
                <w:lang w:val="nl-NL"/>
                <w:rPrChange w:author="Gabrielle Van Eykern" w:date="2020-06-01T08:56:00Z" w:id="362">
                  <w:rPr/>
                </w:rPrChange>
              </w:rPr>
              <w:t xml:space="preserve"> </w:t>
            </w:r>
            <w:r w:rsidRPr="00581844" w:rsidR="00F04950">
              <w:rPr>
                <w:lang w:val="nl-NL"/>
                <w:rPrChange w:author="Gabrielle Van Eykern" w:date="2020-06-01T08:56:00Z" w:id="363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364">
                  <w:rPr/>
                </w:rPrChange>
              </w:rPr>
              <w:instrText xml:space="preserve"> HYPERLINK "https://www.esseskincare.c</w:instrText>
            </w:r>
            <w:r w:rsidRPr="00581844" w:rsidR="00F04950">
              <w:rPr>
                <w:lang w:val="nl-NL"/>
                <w:rPrChange w:author="Gabrielle Van Eykern" w:date="2020-06-01T08:56:00Z" w:id="365">
                  <w:rPr/>
                </w:rPrChange>
              </w:rPr>
              <w:instrText xml:space="preserve">om/product_category/moisturisers/" </w:instrText>
            </w:r>
            <w:r w:rsidRPr="00581844" w:rsidR="00F04950">
              <w:rPr>
                <w:lang w:val="nl-NL"/>
                <w:rPrChange w:author="Gabrielle Van Eykern" w:date="2020-06-01T08:56:00Z" w:id="366">
                  <w:rPr/>
                </w:rPrChange>
              </w:rPr>
              <w:fldChar w:fldCharType="separate"/>
            </w:r>
            <w:r w:rsidRPr="00581844" w:rsidR="00FE05EF">
              <w:rPr>
                <w:rStyle w:val="Hyperlink"/>
                <w:lang w:val="nl-NL"/>
                <w:rPrChange w:author="Gabrielle Van Eykern" w:date="2020-06-01T08:56:00Z" w:id="367">
                  <w:rPr>
                    <w:rStyle w:val="Hyperlink"/>
                  </w:rPr>
                </w:rPrChange>
              </w:rPr>
              <w:t>moisturiser</w:t>
            </w:r>
            <w:r w:rsidRPr="00581844" w:rsidR="00F04950">
              <w:rPr>
                <w:rStyle w:val="Hyperlink"/>
                <w:lang w:val="nl-NL"/>
                <w:rPrChange w:author="Gabrielle Van Eykern" w:date="2020-06-01T08:56:00Z" w:id="368">
                  <w:rPr>
                    <w:rStyle w:val="Hyperlink"/>
                  </w:rPr>
                </w:rPrChange>
              </w:rPr>
              <w:fldChar w:fldCharType="end"/>
            </w:r>
            <w:r w:rsidRPr="00581844" w:rsidR="00FE05EF">
              <w:rPr>
                <w:lang w:val="nl-NL"/>
                <w:rPrChange w:author="Gabrielle Van Eykern" w:date="2020-06-01T08:56:00Z" w:id="369">
                  <w:rPr/>
                </w:rPrChange>
              </w:rPr>
              <w:t xml:space="preserve"> </w:t>
            </w:r>
            <w:ins w:author="Gabrielle Van Eykern" w:date="2020-06-01T08:15:00Z" w:id="370">
              <w:r w:rsidRPr="00F04950" w:rsidR="00320BDC">
                <w:rPr>
                  <w:lang w:val="nl-NL"/>
                </w:rPr>
                <w:t>op je gezicht zal het huidprobleem niet aanpakken.</w:t>
              </w:r>
            </w:ins>
            <w:del w:author="Gabrielle Van Eykern" w:date="2020-06-01T08:15:00Z" w:id="371">
              <w:r w:rsidRPr="00581844" w:rsidDel="00320BDC" w:rsidR="00FE05EF">
                <w:rPr>
                  <w:lang w:val="nl-NL"/>
                  <w:rPrChange w:author="Gabrielle Van Eykern" w:date="2020-06-01T08:56:00Z" w:id="372">
                    <w:rPr/>
                  </w:rPrChange>
                </w:rPr>
                <w:delText>to your face won’t solve your skincare concern.</w:delText>
              </w:r>
            </w:del>
            <w:r w:rsidRPr="00581844" w:rsidR="00FE05EF">
              <w:rPr>
                <w:lang w:val="nl-NL"/>
                <w:rPrChange w:author="Gabrielle Van Eykern" w:date="2020-06-01T08:56:00Z" w:id="373">
                  <w:rPr/>
                </w:rPrChange>
              </w:rPr>
              <w:t xml:space="preserve"> </w:t>
            </w:r>
            <w:ins w:author="Gabrielle Van Eykern" w:date="2020-06-01T08:16:00Z" w:id="374">
              <w:r w:rsidRPr="00F04950" w:rsidR="00320BDC">
                <w:rPr>
                  <w:lang w:val="nl-NL"/>
                </w:rPr>
                <w:t>Een gezond dieet en regelmatig sporten, gecombineerd</w:t>
              </w:r>
              <w:r w:rsidRPr="00581844" w:rsidR="00320BDC">
                <w:rPr>
                  <w:lang w:val="nl-NL"/>
                  <w:rPrChange w:author="Gabrielle Van Eykern" w:date="2020-06-01T08:56:00Z" w:id="375">
                    <w:rPr>
                      <w:lang w:val="nl-NL"/>
                    </w:rPr>
                  </w:rPrChange>
                </w:rPr>
                <w:t xml:space="preserve"> met een natuurlijke</w:t>
              </w:r>
            </w:ins>
            <w:del w:author="Gabrielle Van Eykern" w:date="2020-06-01T08:16:00Z" w:id="376">
              <w:r w:rsidRPr="00581844" w:rsidDel="00320BDC" w:rsidR="00FE05EF">
                <w:rPr>
                  <w:lang w:val="nl-NL"/>
                  <w:rPrChange w:author="Gabrielle Van Eykern" w:date="2020-06-01T08:56:00Z" w:id="377">
                    <w:rPr/>
                  </w:rPrChange>
                </w:rPr>
                <w:delText xml:space="preserve">A healthy diet and regular exercise, combined with </w:delText>
              </w:r>
              <w:r w:rsidRPr="00581844" w:rsidDel="00320BDC" w:rsidR="00540926">
                <w:rPr>
                  <w:lang w:val="nl-NL"/>
                  <w:rPrChange w:author="Gabrielle Van Eykern" w:date="2020-06-01T08:56:00Z" w:id="378">
                    <w:rPr/>
                  </w:rPrChange>
                </w:rPr>
                <w:delText xml:space="preserve">a </w:delText>
              </w:r>
              <w:r w:rsidRPr="00581844" w:rsidDel="00320BDC" w:rsidR="00FE05EF">
                <w:rPr>
                  <w:lang w:val="nl-NL"/>
                  <w:rPrChange w:author="Gabrielle Van Eykern" w:date="2020-06-01T08:56:00Z" w:id="379">
                    <w:rPr/>
                  </w:rPrChange>
                </w:rPr>
                <w:delText>natural</w:delText>
              </w:r>
            </w:del>
            <w:ins w:author="Gabrielle Van Eykern" w:date="2020-06-01T08:16:00Z" w:id="380">
              <w:r w:rsidRPr="00F04950" w:rsidR="00320BDC">
                <w:rPr>
                  <w:lang w:val="nl-NL"/>
                </w:rPr>
                <w:t xml:space="preserve"> en</w:t>
              </w:r>
            </w:ins>
            <w:del w:author="Gabrielle Van Eykern" w:date="2020-06-01T08:16:00Z" w:id="381">
              <w:r w:rsidRPr="00581844" w:rsidDel="00320BDC" w:rsidR="00FE05EF">
                <w:rPr>
                  <w:lang w:val="nl-NL"/>
                  <w:rPrChange w:author="Gabrielle Van Eykern" w:date="2020-06-01T08:56:00Z" w:id="382">
                    <w:rPr/>
                  </w:rPrChange>
                </w:rPr>
                <w:delText>,</w:delText>
              </w:r>
            </w:del>
            <w:r w:rsidRPr="00581844" w:rsidR="00FE05EF">
              <w:rPr>
                <w:lang w:val="nl-NL"/>
                <w:rPrChange w:author="Gabrielle Van Eykern" w:date="2020-06-01T08:56:00Z" w:id="383">
                  <w:rPr/>
                </w:rPrChange>
              </w:rPr>
              <w:t xml:space="preserve"> </w:t>
            </w:r>
            <w:r w:rsidRPr="00581844" w:rsidR="00F04950">
              <w:rPr>
                <w:lang w:val="nl-NL"/>
                <w:rPrChange w:author="Gabrielle Van Eykern" w:date="2020-06-01T08:56:00Z" w:id="384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385">
                  <w:rPr/>
                </w:rPrChange>
              </w:rPr>
              <w:instrText xml:space="preserve"> HYPERLINK "https://www.esseskincare.com/why-probiotic/" </w:instrText>
            </w:r>
            <w:r w:rsidRPr="00581844" w:rsidR="00F04950">
              <w:rPr>
                <w:lang w:val="nl-NL"/>
                <w:rPrChange w:author="Gabrielle Van Eykern" w:date="2020-06-01T08:56:00Z" w:id="386">
                  <w:rPr/>
                </w:rPrChange>
              </w:rPr>
              <w:fldChar w:fldCharType="separate"/>
            </w:r>
            <w:r w:rsidRPr="00581844" w:rsidR="00FE05EF">
              <w:rPr>
                <w:rStyle w:val="Hyperlink"/>
                <w:lang w:val="nl-NL"/>
                <w:rPrChange w:author="Gabrielle Van Eykern" w:date="2020-06-01T08:56:00Z" w:id="387">
                  <w:rPr>
                    <w:rStyle w:val="Hyperlink"/>
                  </w:rPr>
                </w:rPrChange>
              </w:rPr>
              <w:t>probioti</w:t>
            </w:r>
            <w:ins w:author="Gabrielle Van Eykern" w:date="2020-06-01T08:16:00Z" w:id="388">
              <w:r w:rsidRPr="00581844" w:rsidR="00320BDC">
                <w:rPr>
                  <w:rStyle w:val="Hyperlink"/>
                  <w:lang w:val="nl-NL"/>
                  <w:rPrChange w:author="Gabrielle Van Eykern" w:date="2020-06-01T08:56:00Z" w:id="389">
                    <w:rPr>
                      <w:rStyle w:val="Hyperlink"/>
                      <w:lang w:val="nl-NL"/>
                    </w:rPr>
                  </w:rPrChange>
                </w:rPr>
                <w:t>s</w:t>
              </w:r>
            </w:ins>
            <w:r w:rsidRPr="00581844" w:rsidR="00FE05EF">
              <w:rPr>
                <w:rStyle w:val="Hyperlink"/>
                <w:lang w:val="nl-NL"/>
                <w:rPrChange w:author="Gabrielle Van Eykern" w:date="2020-06-01T08:56:00Z" w:id="390">
                  <w:rPr>
                    <w:rStyle w:val="Hyperlink"/>
                  </w:rPr>
                </w:rPrChange>
              </w:rPr>
              <w:t>c</w:t>
            </w:r>
            <w:ins w:author="Gabrielle Van Eykern" w:date="2020-06-01T08:16:00Z" w:id="391">
              <w:r w:rsidRPr="00581844" w:rsidR="00320BDC">
                <w:rPr>
                  <w:rStyle w:val="Hyperlink"/>
                  <w:lang w:val="nl-NL"/>
                  <w:rPrChange w:author="Gabrielle Van Eykern" w:date="2020-06-01T08:56:00Z" w:id="392">
                    <w:rPr>
                      <w:rStyle w:val="Hyperlink"/>
                      <w:lang w:val="nl-NL"/>
                    </w:rPr>
                  </w:rPrChange>
                </w:rPr>
                <w:t>he</w:t>
              </w:r>
            </w:ins>
            <w:r w:rsidRPr="00581844" w:rsidR="00FE05EF">
              <w:rPr>
                <w:rStyle w:val="Hyperlink"/>
                <w:lang w:val="nl-NL"/>
                <w:rPrChange w:author="Gabrielle Van Eykern" w:date="2020-06-01T08:56:00Z" w:id="393">
                  <w:rPr>
                    <w:rStyle w:val="Hyperlink"/>
                  </w:rPr>
                </w:rPrChange>
              </w:rPr>
              <w:t xml:space="preserve"> </w:t>
            </w:r>
            <w:ins w:author="Gabrielle Van Eykern" w:date="2020-06-01T08:16:00Z" w:id="394">
              <w:r w:rsidRPr="00581844" w:rsidR="00320BDC">
                <w:rPr>
                  <w:rStyle w:val="Hyperlink"/>
                  <w:lang w:val="nl-NL"/>
                  <w:rPrChange w:author="Gabrielle Van Eykern" w:date="2020-06-01T08:56:00Z" w:id="395">
                    <w:rPr>
                      <w:rStyle w:val="Hyperlink"/>
                      <w:lang w:val="nl-NL"/>
                    </w:rPr>
                  </w:rPrChange>
                </w:rPr>
                <w:t>h</w:t>
              </w:r>
              <w:r w:rsidRPr="00581844" w:rsidR="00320BDC">
                <w:rPr>
                  <w:rStyle w:val="Hyperlink"/>
                  <w:lang w:val="nl-NL"/>
                  <w:rPrChange w:author="Gabrielle Van Eykern" w:date="2020-06-01T08:56:00Z" w:id="396">
                    <w:rPr>
                      <w:rStyle w:val="Hyperlink"/>
                    </w:rPr>
                  </w:rPrChange>
                </w:rPr>
                <w:t>uidverz</w:t>
              </w:r>
            </w:ins>
            <w:ins w:author="Gabrielle Van Eykern" w:date="2020-06-01T08:17:00Z" w:id="397">
              <w:r w:rsidRPr="00581844" w:rsidR="00320BDC">
                <w:rPr>
                  <w:rStyle w:val="Hyperlink"/>
                  <w:lang w:val="nl-NL"/>
                  <w:rPrChange w:author="Gabrielle Van Eykern" w:date="2020-06-01T08:56:00Z" w:id="398">
                    <w:rPr>
                      <w:rStyle w:val="Hyperlink"/>
                    </w:rPr>
                  </w:rPrChange>
                </w:rPr>
                <w:t>orging</w:t>
              </w:r>
            </w:ins>
            <w:del w:author="Gabrielle Van Eykern" w:date="2020-06-01T08:17:00Z" w:id="399">
              <w:r w:rsidRPr="00581844" w:rsidDel="00320BDC" w:rsidR="00FE05EF">
                <w:rPr>
                  <w:rStyle w:val="Hyperlink"/>
                  <w:lang w:val="nl-NL"/>
                  <w:rPrChange w:author="Gabrielle Van Eykern" w:date="2020-06-01T08:56:00Z" w:id="400">
                    <w:rPr>
                      <w:rStyle w:val="Hyperlink"/>
                    </w:rPr>
                  </w:rPrChange>
                </w:rPr>
                <w:delText>skincare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401">
                  <w:rPr>
                    <w:rStyle w:val="Hyperlink"/>
                  </w:rPr>
                </w:rPrChange>
              </w:rPr>
              <w:fldChar w:fldCharType="end"/>
            </w:r>
            <w:del w:author="Gabrielle Van Eykern" w:date="2020-06-01T08:17:00Z" w:id="402">
              <w:r w:rsidRPr="00581844" w:rsidDel="00320BDC" w:rsidR="00FE05EF">
                <w:rPr>
                  <w:lang w:val="nl-NL"/>
                  <w:rPrChange w:author="Gabrielle Van Eykern" w:date="2020-06-01T08:56:00Z" w:id="403">
                    <w:rPr/>
                  </w:rPrChange>
                </w:rPr>
                <w:delText xml:space="preserve"> </w:delText>
              </w:r>
              <w:r w:rsidRPr="00581844" w:rsidDel="00320BDC" w:rsidR="00950BF1">
                <w:rPr>
                  <w:lang w:val="nl-NL"/>
                  <w:rPrChange w:author="Gabrielle Van Eykern" w:date="2020-06-01T08:56:00Z" w:id="404">
                    <w:rPr/>
                  </w:rPrChange>
                </w:rPr>
                <w:delText>routine</w:delText>
              </w:r>
            </w:del>
            <w:r w:rsidRPr="00581844" w:rsidR="00FE05EF">
              <w:rPr>
                <w:lang w:val="nl-NL"/>
                <w:rPrChange w:author="Gabrielle Van Eykern" w:date="2020-06-01T08:56:00Z" w:id="405">
                  <w:rPr/>
                </w:rPrChange>
              </w:rPr>
              <w:t xml:space="preserve"> </w:t>
            </w:r>
            <w:ins w:author="Gabrielle Van Eykern" w:date="2020-06-01T08:17:00Z" w:id="406">
              <w:r w:rsidRPr="00F04950" w:rsidR="00320BDC">
                <w:rPr>
                  <w:lang w:val="nl-NL"/>
                </w:rPr>
                <w:t xml:space="preserve">geeft een goede basis voor een gezond lichaam </w:t>
              </w:r>
            </w:ins>
            <w:ins w:author="Gabrielle Van Eykern" w:date="2020-06-01T08:18:00Z" w:id="407">
              <w:r w:rsidRPr="00581844" w:rsidR="00320BDC">
                <w:rPr>
                  <w:lang w:val="nl-NL"/>
                  <w:rPrChange w:author="Gabrielle Van Eykern" w:date="2020-06-01T08:56:00Z" w:id="408">
                    <w:rPr>
                      <w:lang w:val="nl-NL"/>
                    </w:rPr>
                  </w:rPrChange>
                </w:rPr>
                <w:t>én een gezonde</w:t>
              </w:r>
            </w:ins>
            <w:del w:author="Gabrielle Van Eykern" w:date="2020-06-01T08:18:00Z" w:id="409">
              <w:r w:rsidRPr="00581844" w:rsidDel="00320BDC" w:rsidR="00FE05EF">
                <w:rPr>
                  <w:lang w:val="nl-NL"/>
                  <w:rPrChange w:author="Gabrielle Van Eykern" w:date="2020-06-01T08:56:00Z" w:id="410">
                    <w:rPr/>
                  </w:rPrChange>
                </w:rPr>
                <w:delText>give</w:delText>
              </w:r>
              <w:r w:rsidRPr="00581844" w:rsidDel="00320BDC" w:rsidR="00950BF1">
                <w:rPr>
                  <w:lang w:val="nl-NL"/>
                  <w:rPrChange w:author="Gabrielle Van Eykern" w:date="2020-06-01T08:56:00Z" w:id="411">
                    <w:rPr/>
                  </w:rPrChange>
                </w:rPr>
                <w:delText>s</w:delText>
              </w:r>
              <w:r w:rsidRPr="00581844" w:rsidDel="00320BDC" w:rsidR="00FE05EF">
                <w:rPr>
                  <w:lang w:val="nl-NL"/>
                  <w:rPrChange w:author="Gabrielle Van Eykern" w:date="2020-06-01T08:56:00Z" w:id="412">
                    <w:rPr/>
                  </w:rPrChange>
                </w:rPr>
                <w:delText xml:space="preserve"> you a comprehensive foundation for maintaining overall health</w:delText>
              </w:r>
              <w:r w:rsidRPr="00581844" w:rsidDel="00320BDC" w:rsidR="00087099">
                <w:rPr>
                  <w:lang w:val="nl-NL"/>
                  <w:rPrChange w:author="Gabrielle Van Eykern" w:date="2020-06-01T08:56:00Z" w:id="413">
                    <w:rPr/>
                  </w:rPrChange>
                </w:rPr>
                <w:delText>,</w:delText>
              </w:r>
              <w:r w:rsidRPr="00581844" w:rsidDel="00320BDC" w:rsidR="007F1AED">
                <w:rPr>
                  <w:lang w:val="nl-NL"/>
                  <w:rPrChange w:author="Gabrielle Van Eykern" w:date="2020-06-01T08:56:00Z" w:id="414">
                    <w:rPr/>
                  </w:rPrChange>
                </w:rPr>
                <w:delText xml:space="preserve"> as well as a healthy</w:delText>
              </w:r>
            </w:del>
            <w:r w:rsidRPr="00581844" w:rsidR="007F1AED">
              <w:rPr>
                <w:lang w:val="nl-NL"/>
                <w:rPrChange w:author="Gabrielle Van Eykern" w:date="2020-06-01T08:56:00Z" w:id="415">
                  <w:rPr/>
                </w:rPrChange>
              </w:rPr>
              <w:t xml:space="preserve"> </w:t>
            </w:r>
            <w:r w:rsidRPr="00581844" w:rsidR="00F04950">
              <w:rPr>
                <w:lang w:val="nl-NL"/>
                <w:rPrChange w:author="Gabrielle Van Eykern" w:date="2020-06-01T08:56:00Z" w:id="416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417">
                  <w:rPr/>
                </w:rPrChange>
              </w:rPr>
              <w:instrText xml:space="preserve"> HYPERLINK "https://www.youtube.com/watch?v=Et-5fRuQz7U" </w:instrText>
            </w:r>
            <w:r w:rsidRPr="00581844" w:rsidR="00F04950">
              <w:rPr>
                <w:lang w:val="nl-NL"/>
                <w:rPrChange w:author="Gabrielle Van Eykern" w:date="2020-06-01T08:56:00Z" w:id="418">
                  <w:rPr/>
                </w:rPrChange>
              </w:rPr>
              <w:fldChar w:fldCharType="separate"/>
            </w:r>
            <w:del w:author="Gabrielle Van Eykern" w:date="2020-06-01T08:18:00Z" w:id="419">
              <w:r w:rsidRPr="00581844" w:rsidDel="00320BDC" w:rsidR="007F1AED">
                <w:rPr>
                  <w:rStyle w:val="Hyperlink"/>
                  <w:lang w:val="nl-NL"/>
                  <w:rPrChange w:author="Gabrielle Van Eykern" w:date="2020-06-01T08:56:00Z" w:id="420">
                    <w:rPr>
                      <w:rStyle w:val="Hyperlink"/>
                    </w:rPr>
                  </w:rPrChange>
                </w:rPr>
                <w:delText>s</w:delText>
              </w:r>
            </w:del>
            <w:ins w:author="Gabrielle Van Eykern" w:date="2020-06-01T08:18:00Z" w:id="421">
              <w:r w:rsidRPr="00581844" w:rsidR="00320BDC">
                <w:rPr>
                  <w:rStyle w:val="Hyperlink"/>
                  <w:lang w:val="nl-NL"/>
                  <w:rPrChange w:author="Gabrielle Van Eykern" w:date="2020-06-01T08:56:00Z" w:id="422">
                    <w:rPr>
                      <w:rStyle w:val="Hyperlink"/>
                      <w:lang w:val="nl-NL"/>
                    </w:rPr>
                  </w:rPrChange>
                </w:rPr>
                <w:t>h</w:t>
              </w:r>
              <w:r w:rsidRPr="00581844" w:rsidR="00320BDC">
                <w:rPr>
                  <w:rStyle w:val="Hyperlink"/>
                  <w:lang w:val="nl-NL"/>
                  <w:rPrChange w:author="Gabrielle Van Eykern" w:date="2020-06-01T08:56:00Z" w:id="423">
                    <w:rPr>
                      <w:rStyle w:val="Hyperlink"/>
                    </w:rPr>
                  </w:rPrChange>
                </w:rPr>
                <w:t>uid</w:t>
              </w:r>
            </w:ins>
            <w:del w:author="Gabrielle Van Eykern" w:date="2020-06-01T08:18:00Z" w:id="424">
              <w:r w:rsidRPr="00581844" w:rsidDel="00320BDC" w:rsidR="007F1AED">
                <w:rPr>
                  <w:rStyle w:val="Hyperlink"/>
                  <w:lang w:val="nl-NL"/>
                  <w:rPrChange w:author="Gabrielle Van Eykern" w:date="2020-06-01T08:56:00Z" w:id="425">
                    <w:rPr>
                      <w:rStyle w:val="Hyperlink"/>
                    </w:rPr>
                  </w:rPrChange>
                </w:rPr>
                <w:delText>kin</w:delText>
              </w:r>
            </w:del>
            <w:r w:rsidRPr="00581844" w:rsidR="00540926">
              <w:rPr>
                <w:rStyle w:val="Hyperlink"/>
                <w:lang w:val="nl-NL"/>
                <w:rPrChange w:author="Gabrielle Van Eykern" w:date="2020-06-01T08:56:00Z" w:id="426">
                  <w:rPr>
                    <w:rStyle w:val="Hyperlink"/>
                  </w:rPr>
                </w:rPrChange>
              </w:rPr>
              <w:t>.</w:t>
            </w:r>
            <w:r w:rsidRPr="00581844" w:rsidR="00F04950">
              <w:rPr>
                <w:rStyle w:val="Hyperlink"/>
                <w:lang w:val="nl-NL"/>
                <w:rPrChange w:author="Gabrielle Van Eykern" w:date="2020-06-01T08:56:00Z" w:id="427">
                  <w:rPr>
                    <w:rStyle w:val="Hyperlink"/>
                  </w:rPr>
                </w:rPrChange>
              </w:rPr>
              <w:fldChar w:fldCharType="end"/>
            </w:r>
          </w:p>
          <w:p w:rsidRPr="00581844" w:rsidR="00FE05EF" w:rsidRDefault="00FE05EF" w14:paraId="3A00BBD2" w14:textId="49323763">
            <w:pPr>
              <w:rPr>
                <w:lang w:val="nl-NL"/>
                <w:rPrChange w:author="Gabrielle Van Eykern" w:date="2020-06-01T08:56:00Z" w:id="428">
                  <w:rPr/>
                </w:rPrChange>
              </w:rPr>
            </w:pPr>
          </w:p>
          <w:p w:rsidRPr="00581844" w:rsidR="00FE05EF" w:rsidP="00FE05EF" w:rsidRDefault="00FE05EF" w14:paraId="253C4700" w14:textId="6144A71F">
            <w:pPr>
              <w:rPr>
                <w:lang w:val="nl-NL"/>
                <w:rPrChange w:author="Gabrielle Van Eykern" w:date="2020-06-01T08:56:00Z" w:id="429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430">
                  <w:rPr>
                    <w:b/>
                    <w:bCs/>
                  </w:rPr>
                </w:rPrChange>
              </w:rPr>
              <w:t>MYTH</w:t>
            </w:r>
            <w:ins w:author="Gabrielle Van Eykern" w:date="2020-06-01T08:18:00Z" w:id="431">
              <w:r w:rsidRPr="00F04950" w:rsidR="00320BDC">
                <w:rPr>
                  <w:b/>
                  <w:bCs/>
                  <w:lang w:val="nl-NL"/>
                </w:rPr>
                <w:t>E</w:t>
              </w:r>
            </w:ins>
            <w:r w:rsidRPr="00581844">
              <w:rPr>
                <w:b/>
                <w:bCs/>
                <w:lang w:val="nl-NL"/>
                <w:rPrChange w:author="Gabrielle Van Eykern" w:date="2020-06-01T08:56:00Z" w:id="432">
                  <w:rPr>
                    <w:b/>
                    <w:bCs/>
                  </w:rPr>
                </w:rPrChange>
              </w:rPr>
              <w:t xml:space="preserve"> </w:t>
            </w:r>
            <w:r w:rsidRPr="00581844" w:rsidR="00402814">
              <w:rPr>
                <w:b/>
                <w:bCs/>
                <w:lang w:val="nl-NL"/>
                <w:rPrChange w:author="Gabrielle Van Eykern" w:date="2020-06-01T08:56:00Z" w:id="433">
                  <w:rPr>
                    <w:b/>
                    <w:bCs/>
                  </w:rPr>
                </w:rPrChange>
              </w:rPr>
              <w:t>3</w:t>
            </w:r>
            <w:r w:rsidRPr="00581844">
              <w:rPr>
                <w:b/>
                <w:bCs/>
                <w:lang w:val="nl-NL"/>
                <w:rPrChange w:author="Gabrielle Van Eykern" w:date="2020-06-01T08:56:00Z" w:id="434">
                  <w:rPr>
                    <w:b/>
                    <w:bCs/>
                  </w:rPr>
                </w:rPrChange>
              </w:rPr>
              <w:t>:</w:t>
            </w:r>
            <w:r w:rsidRPr="00581844">
              <w:rPr>
                <w:lang w:val="nl-NL"/>
                <w:rPrChange w:author="Gabrielle Van Eykern" w:date="2020-06-01T08:56:00Z" w:id="435">
                  <w:rPr/>
                </w:rPrChange>
              </w:rPr>
              <w:t xml:space="preserve"> Acn</w:t>
            </w:r>
            <w:ins w:author="Gabrielle Van Eykern" w:date="2020-06-01T08:18:00Z" w:id="436">
              <w:r w:rsidRPr="00F04950" w:rsidR="00320BDC">
                <w:rPr>
                  <w:lang w:val="nl-NL"/>
                </w:rPr>
                <w:t>é wordt veroorzaakt door te weinig reinigen</w:t>
              </w:r>
            </w:ins>
            <w:del w:author="Gabrielle Van Eykern" w:date="2020-06-01T08:18:00Z" w:id="437">
              <w:r w:rsidRPr="00581844" w:rsidDel="00320BDC">
                <w:rPr>
                  <w:lang w:val="nl-NL"/>
                  <w:rPrChange w:author="Gabrielle Van Eykern" w:date="2020-06-01T08:56:00Z" w:id="438">
                    <w:rPr/>
                  </w:rPrChange>
                </w:rPr>
                <w:delText xml:space="preserve">e is caused by infrequent </w:delText>
              </w:r>
              <w:r w:rsidRPr="00581844" w:rsidDel="00320BDC" w:rsidR="00950BF1">
                <w:rPr>
                  <w:lang w:val="nl-NL"/>
                  <w:rPrChange w:author="Gabrielle Van Eykern" w:date="2020-06-01T08:56:00Z" w:id="439">
                    <w:rPr/>
                  </w:rPrChange>
                </w:rPr>
                <w:delText>cleansing</w:delText>
              </w:r>
            </w:del>
            <w:ins w:author="Gabrielle Van Eykern" w:date="2020-06-01T08:19:00Z" w:id="440">
              <w:r w:rsidRPr="00F04950" w:rsidR="00320BDC">
                <w:rPr>
                  <w:lang w:val="nl-NL"/>
                </w:rPr>
                <w:t xml:space="preserve"> van de huid</w:t>
              </w:r>
            </w:ins>
            <w:r w:rsidRPr="00581844" w:rsidR="00087099">
              <w:rPr>
                <w:lang w:val="nl-NL"/>
                <w:rPrChange w:author="Gabrielle Van Eykern" w:date="2020-06-01T08:56:00Z" w:id="441">
                  <w:rPr/>
                </w:rPrChange>
              </w:rPr>
              <w:t>.</w:t>
            </w:r>
          </w:p>
          <w:p w:rsidRPr="00581844" w:rsidR="00FE05EF" w:rsidP="00FE05EF" w:rsidRDefault="00FE05EF" w14:paraId="147C8EE3" w14:textId="77777777">
            <w:pPr>
              <w:rPr>
                <w:lang w:val="nl-NL"/>
                <w:rPrChange w:author="Gabrielle Van Eykern" w:date="2020-06-01T08:56:00Z" w:id="442">
                  <w:rPr/>
                </w:rPrChange>
              </w:rPr>
            </w:pPr>
          </w:p>
          <w:p w:rsidRPr="00581844" w:rsidR="00FE05EF" w:rsidP="00FE05EF" w:rsidRDefault="00FE05EF" w14:paraId="098263AC" w14:textId="0509E469">
            <w:pPr>
              <w:rPr>
                <w:lang w:val="nl-NL"/>
                <w:rPrChange w:author="Gabrielle Van Eykern" w:date="2020-06-01T08:56:00Z" w:id="443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444">
                  <w:rPr>
                    <w:b/>
                    <w:bCs/>
                  </w:rPr>
                </w:rPrChange>
              </w:rPr>
              <w:t>F</w:t>
            </w:r>
            <w:ins w:author="Gabrielle Van Eykern" w:date="2020-06-01T08:19:00Z" w:id="445">
              <w:r w:rsidRPr="00F04950" w:rsidR="00320BDC">
                <w:rPr>
                  <w:b/>
                  <w:bCs/>
                  <w:lang w:val="nl-NL"/>
                </w:rPr>
                <w:t>EI</w:t>
              </w:r>
            </w:ins>
            <w:del w:author="Gabrielle Van Eykern" w:date="2020-06-01T08:19:00Z" w:id="446">
              <w:r w:rsidRPr="00581844" w:rsidDel="00320BDC">
                <w:rPr>
                  <w:b/>
                  <w:bCs/>
                  <w:lang w:val="nl-NL"/>
                  <w:rPrChange w:author="Gabrielle Van Eykern" w:date="2020-06-01T08:56:00Z" w:id="447">
                    <w:rPr>
                      <w:b/>
                      <w:bCs/>
                    </w:rPr>
                  </w:rPrChange>
                </w:rPr>
                <w:delText>AC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448">
                  <w:rPr>
                    <w:b/>
                    <w:bCs/>
                  </w:rPr>
                </w:rPrChange>
              </w:rPr>
              <w:t>T:</w:t>
            </w:r>
            <w:r w:rsidRPr="00581844">
              <w:rPr>
                <w:lang w:val="nl-NL"/>
                <w:rPrChange w:author="Gabrielle Van Eykern" w:date="2020-06-01T08:56:00Z" w:id="449">
                  <w:rPr/>
                </w:rPrChange>
              </w:rPr>
              <w:t xml:space="preserve"> </w:t>
            </w:r>
            <w:ins w:author="Gabrielle Van Eykern" w:date="2020-06-01T08:19:00Z" w:id="450">
              <w:r w:rsidRPr="00F04950" w:rsidR="00022478">
                <w:rPr>
                  <w:lang w:val="nl-NL"/>
                </w:rPr>
                <w:t xml:space="preserve">Ook al is het belangrijk om je huid </w:t>
              </w:r>
              <w:r w:rsidRPr="00581844" w:rsidR="00022478">
                <w:rPr>
                  <w:lang w:val="nl-NL"/>
                  <w:rPrChange w:author="Gabrielle Van Eykern" w:date="2020-06-01T08:56:00Z" w:id="451">
                    <w:rPr>
                      <w:lang w:val="nl-NL"/>
                    </w:rPr>
                  </w:rPrChange>
                </w:rPr>
                <w:t xml:space="preserve">regelmatig te </w:t>
              </w:r>
            </w:ins>
            <w:del w:author="Gabrielle Van Eykern" w:date="2020-06-01T08:19:00Z" w:id="452">
              <w:r w:rsidRPr="00581844" w:rsidDel="00022478">
                <w:rPr>
                  <w:lang w:val="nl-NL"/>
                  <w:rPrChange w:author="Gabrielle Van Eykern" w:date="2020-06-01T08:56:00Z" w:id="453">
                    <w:rPr/>
                  </w:rPrChange>
                </w:rPr>
                <w:delText xml:space="preserve">Whilst it is important to </w:delText>
              </w:r>
              <w:r w:rsidRPr="00581844" w:rsidDel="00022478" w:rsidR="007F1AED">
                <w:rPr>
                  <w:lang w:val="nl-NL"/>
                  <w:rPrChange w:author="Gabrielle Van Eykern" w:date="2020-06-01T08:56:00Z" w:id="454">
                    <w:rPr/>
                  </w:rPrChange>
                </w:rPr>
                <w:delText xml:space="preserve">regularly </w:delText>
              </w:r>
            </w:del>
            <w:r w:rsidRPr="00581844" w:rsidR="00F04950">
              <w:rPr>
                <w:lang w:val="nl-NL"/>
                <w:rPrChange w:author="Gabrielle Van Eykern" w:date="2020-06-01T08:56:00Z" w:id="455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456">
                  <w:rPr/>
                </w:rPrChange>
              </w:rPr>
              <w:instrText xml:space="preserve"> HYPERLINK "https://www.esseskincare.com/product_category/cleansers/" </w:instrText>
            </w:r>
            <w:r w:rsidRPr="00581844" w:rsidR="00F04950">
              <w:rPr>
                <w:lang w:val="nl-NL"/>
                <w:rPrChange w:author="Gabrielle Van Eykern" w:date="2020-06-01T08:56:00Z" w:id="457">
                  <w:rPr/>
                </w:rPrChange>
              </w:rPr>
              <w:fldChar w:fldCharType="separate"/>
            </w:r>
            <w:del w:author="Gabrielle Van Eykern" w:date="2020-06-01T08:19:00Z" w:id="458">
              <w:r w:rsidRPr="00581844" w:rsidDel="00022478">
                <w:rPr>
                  <w:rStyle w:val="Hyperlink"/>
                  <w:lang w:val="nl-NL"/>
                  <w:rPrChange w:author="Gabrielle Van Eykern" w:date="2020-06-01T08:56:00Z" w:id="459">
                    <w:rPr>
                      <w:rStyle w:val="Hyperlink"/>
                    </w:rPr>
                  </w:rPrChange>
                </w:rPr>
                <w:delText>c</w:delText>
              </w:r>
            </w:del>
            <w:ins w:author="Gabrielle Van Eykern" w:date="2020-06-01T08:19:00Z" w:id="460">
              <w:r w:rsidRPr="00581844" w:rsidR="00022478">
                <w:rPr>
                  <w:rStyle w:val="Hyperlink"/>
                  <w:lang w:val="nl-NL"/>
                  <w:rPrChange w:author="Gabrielle Van Eykern" w:date="2020-06-01T08:56:00Z" w:id="461">
                    <w:rPr>
                      <w:rStyle w:val="Hyperlink"/>
                      <w:lang w:val="nl-NL"/>
                    </w:rPr>
                  </w:rPrChange>
                </w:rPr>
                <w:t>r</w:t>
              </w:r>
              <w:r w:rsidRPr="00581844" w:rsidR="00022478">
                <w:rPr>
                  <w:rStyle w:val="Hyperlink"/>
                  <w:lang w:val="nl-NL"/>
                  <w:rPrChange w:author="Gabrielle Van Eykern" w:date="2020-06-01T08:56:00Z" w:id="462">
                    <w:rPr>
                      <w:rStyle w:val="Hyperlink"/>
                    </w:rPr>
                  </w:rPrChange>
                </w:rPr>
                <w:t>einigen</w:t>
              </w:r>
            </w:ins>
            <w:del w:author="Gabrielle Van Eykern" w:date="2020-06-01T08:19:00Z" w:id="463">
              <w:r w:rsidRPr="00581844" w:rsidDel="00022478">
                <w:rPr>
                  <w:rStyle w:val="Hyperlink"/>
                  <w:lang w:val="nl-NL"/>
                  <w:rPrChange w:author="Gabrielle Van Eykern" w:date="2020-06-01T08:56:00Z" w:id="464">
                    <w:rPr>
                      <w:rStyle w:val="Hyperlink"/>
                    </w:rPr>
                  </w:rPrChange>
                </w:rPr>
                <w:delText>leanse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465">
                  <w:rPr>
                    <w:rStyle w:val="Hyperlink"/>
                  </w:rPr>
                </w:rPrChange>
              </w:rPr>
              <w:fldChar w:fldCharType="end"/>
            </w:r>
            <w:r w:rsidRPr="00581844">
              <w:rPr>
                <w:lang w:val="nl-NL"/>
                <w:rPrChange w:author="Gabrielle Van Eykern" w:date="2020-06-01T08:56:00Z" w:id="466">
                  <w:rPr/>
                </w:rPrChange>
              </w:rPr>
              <w:t xml:space="preserve"> </w:t>
            </w:r>
            <w:ins w:author="Gabrielle Van Eykern" w:date="2020-06-01T08:20:00Z" w:id="467">
              <w:r w:rsidRPr="00F04950" w:rsidR="00022478">
                <w:rPr>
                  <w:lang w:val="nl-NL"/>
                </w:rPr>
                <w:t>o</w:t>
              </w:r>
              <w:r w:rsidRPr="00581844" w:rsidR="00022478">
                <w:rPr>
                  <w:lang w:val="nl-NL"/>
                  <w:rPrChange w:author="Gabrielle Van Eykern" w:date="2020-06-01T08:56:00Z" w:id="468">
                    <w:rPr/>
                  </w:rPrChange>
                </w:rPr>
                <w:t>m vuildeeltjes, dode huidcellen</w:t>
              </w:r>
            </w:ins>
            <w:ins w:author="Gabrielle Van Eykern" w:date="2020-06-01T08:21:00Z" w:id="469">
              <w:r w:rsidRPr="00581844" w:rsidR="00022478">
                <w:rPr>
                  <w:lang w:val="nl-NL"/>
                  <w:rPrChange w:author="Gabrielle Van Eykern" w:date="2020-06-01T08:56:00Z" w:id="470">
                    <w:rPr/>
                  </w:rPrChange>
                </w:rPr>
                <w:t xml:space="preserve"> en </w:t>
              </w:r>
            </w:ins>
            <w:ins w:author="Gabrielle Van Eykern" w:date="2020-06-01T08:20:00Z" w:id="471">
              <w:r w:rsidRPr="00581844" w:rsidR="00022478">
                <w:rPr>
                  <w:lang w:val="nl-NL"/>
                  <w:rPrChange w:author="Gabrielle Van Eykern" w:date="2020-06-01T08:56:00Z" w:id="472">
                    <w:rPr/>
                  </w:rPrChange>
                </w:rPr>
                <w:t xml:space="preserve"> overtollig talg</w:t>
              </w:r>
            </w:ins>
            <w:ins w:author="Gabrielle Van Eykern" w:date="2020-06-01T08:21:00Z" w:id="473">
              <w:r w:rsidRPr="00581844" w:rsidR="00022478">
                <w:rPr>
                  <w:lang w:val="nl-NL"/>
                  <w:rPrChange w:author="Gabrielle Van Eykern" w:date="2020-06-01T08:56:00Z" w:id="474">
                    <w:rPr/>
                  </w:rPrChange>
                </w:rPr>
                <w:t xml:space="preserve"> te verwijderen, de oorzaak van</w:t>
              </w:r>
            </w:ins>
            <w:del w:author="Gabrielle Van Eykern" w:date="2020-06-01T08:21:00Z" w:id="475">
              <w:r w:rsidRPr="00581844" w:rsidDel="00022478">
                <w:rPr>
                  <w:lang w:val="nl-NL"/>
                  <w:rPrChange w:author="Gabrielle Van Eykern" w:date="2020-06-01T08:56:00Z" w:id="476">
                    <w:rPr/>
                  </w:rPrChange>
                </w:rPr>
                <w:delText>your face to remove pollutants, dead skin cells, excess sebum and dirt particles, the cause of</w:delText>
              </w:r>
            </w:del>
            <w:r w:rsidRPr="00581844">
              <w:rPr>
                <w:lang w:val="nl-NL"/>
                <w:rPrChange w:author="Gabrielle Van Eykern" w:date="2020-06-01T08:56:00Z" w:id="477">
                  <w:rPr/>
                </w:rPrChange>
              </w:rPr>
              <w:t xml:space="preserve"> </w:t>
            </w:r>
            <w:r w:rsidRPr="00581844" w:rsidR="00F04950">
              <w:rPr>
                <w:lang w:val="nl-NL"/>
                <w:rPrChange w:author="Gabrielle Van Eykern" w:date="2020-06-01T08:56:00Z" w:id="478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479">
                  <w:rPr/>
                </w:rPrChange>
              </w:rPr>
              <w:instrText xml:space="preserve"> HYPERLINK "https://www.esseskincare.com/skin-concern/acne/" </w:instrText>
            </w:r>
            <w:r w:rsidRPr="00581844" w:rsidR="00F04950">
              <w:rPr>
                <w:lang w:val="nl-NL"/>
                <w:rPrChange w:author="Gabrielle Van Eykern" w:date="2020-06-01T08:56:00Z" w:id="480">
                  <w:rPr/>
                </w:rPrChange>
              </w:rPr>
              <w:fldChar w:fldCharType="separate"/>
            </w:r>
            <w:r w:rsidRPr="00581844">
              <w:rPr>
                <w:rStyle w:val="Hyperlink"/>
                <w:lang w:val="nl-NL"/>
                <w:rPrChange w:author="Gabrielle Van Eykern" w:date="2020-06-01T08:56:00Z" w:id="481">
                  <w:rPr>
                    <w:rStyle w:val="Hyperlink"/>
                  </w:rPr>
                </w:rPrChange>
              </w:rPr>
              <w:t>acn</w:t>
            </w:r>
            <w:ins w:author="Gabrielle Van Eykern" w:date="2020-06-01T08:21:00Z" w:id="482">
              <w:r w:rsidRPr="00581844" w:rsidR="00022478">
                <w:rPr>
                  <w:rStyle w:val="Hyperlink"/>
                  <w:lang w:val="nl-NL"/>
                  <w:rPrChange w:author="Gabrielle Van Eykern" w:date="2020-06-01T08:56:00Z" w:id="483">
                    <w:rPr>
                      <w:rStyle w:val="Hyperlink"/>
                      <w:lang w:val="nl-NL"/>
                    </w:rPr>
                  </w:rPrChange>
                </w:rPr>
                <w:t>é</w:t>
              </w:r>
            </w:ins>
            <w:del w:author="Gabrielle Van Eykern" w:date="2020-06-01T08:21:00Z" w:id="484">
              <w:r w:rsidRPr="00581844" w:rsidDel="00022478">
                <w:rPr>
                  <w:rStyle w:val="Hyperlink"/>
                  <w:lang w:val="nl-NL"/>
                  <w:rPrChange w:author="Gabrielle Van Eykern" w:date="2020-06-01T08:56:00Z" w:id="485">
                    <w:rPr>
                      <w:rStyle w:val="Hyperlink"/>
                    </w:rPr>
                  </w:rPrChange>
                </w:rPr>
                <w:delText>e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486">
                  <w:rPr>
                    <w:rStyle w:val="Hyperlink"/>
                  </w:rPr>
                </w:rPrChange>
              </w:rPr>
              <w:fldChar w:fldCharType="end"/>
            </w:r>
            <w:r w:rsidRPr="00581844">
              <w:rPr>
                <w:lang w:val="nl-NL"/>
                <w:rPrChange w:author="Gabrielle Van Eykern" w:date="2020-06-01T08:56:00Z" w:id="487">
                  <w:rPr/>
                </w:rPrChange>
              </w:rPr>
              <w:t xml:space="preserve"> </w:t>
            </w:r>
            <w:ins w:author="Gabrielle Van Eykern" w:date="2020-06-01T08:21:00Z" w:id="488">
              <w:r w:rsidRPr="00F04950" w:rsidR="00022478">
                <w:rPr>
                  <w:lang w:val="nl-NL"/>
                </w:rPr>
                <w:t xml:space="preserve"> is niet het directe resultaat van het </w:t>
              </w:r>
              <w:r w:rsidRPr="00581844" w:rsidR="00022478">
                <w:rPr>
                  <w:lang w:val="nl-NL"/>
                  <w:rPrChange w:author="Gabrielle Van Eykern" w:date="2020-06-01T08:56:00Z" w:id="489">
                    <w:rPr>
                      <w:lang w:val="nl-NL"/>
                    </w:rPr>
                  </w:rPrChange>
                </w:rPr>
                <w:t>niet was</w:t>
              </w:r>
            </w:ins>
            <w:ins w:author="Gabrielle Van Eykern" w:date="2020-06-01T08:22:00Z" w:id="490">
              <w:r w:rsidRPr="00581844" w:rsidR="00022478">
                <w:rPr>
                  <w:lang w:val="nl-NL"/>
                  <w:rPrChange w:author="Gabrielle Van Eykern" w:date="2020-06-01T08:56:00Z" w:id="491">
                    <w:rPr>
                      <w:lang w:val="nl-NL"/>
                    </w:rPr>
                  </w:rPrChange>
                </w:rPr>
                <w:t>sen van je gezicht.</w:t>
              </w:r>
            </w:ins>
            <w:del w:author="Gabrielle Van Eykern" w:date="2020-06-01T08:22:00Z" w:id="492">
              <w:r w:rsidRPr="00581844" w:rsidDel="00022478">
                <w:rPr>
                  <w:lang w:val="nl-NL"/>
                  <w:rPrChange w:author="Gabrielle Van Eykern" w:date="2020-06-01T08:56:00Z" w:id="493">
                    <w:rPr/>
                  </w:rPrChange>
                </w:rPr>
                <w:delText>is not a direct result of not washing your face.</w:delText>
              </w:r>
            </w:del>
            <w:r w:rsidRPr="00581844">
              <w:rPr>
                <w:lang w:val="nl-NL"/>
                <w:rPrChange w:author="Gabrielle Van Eykern" w:date="2020-06-01T08:56:00Z" w:id="494">
                  <w:rPr/>
                </w:rPrChange>
              </w:rPr>
              <w:t xml:space="preserve"> </w:t>
            </w:r>
            <w:ins w:author="Gabrielle Van Eykern" w:date="2020-06-01T08:22:00Z" w:id="495">
              <w:r w:rsidRPr="00F04950" w:rsidR="00022478">
                <w:rPr>
                  <w:lang w:val="nl-NL"/>
                </w:rPr>
                <w:t xml:space="preserve">Er zijn 4 veroorzakers verbonden </w:t>
              </w:r>
            </w:ins>
            <w:ins w:author="Gabrielle Van Eykern" w:date="2020-06-01T08:23:00Z" w:id="496">
              <w:r w:rsidRPr="00581844" w:rsidR="00022478">
                <w:rPr>
                  <w:lang w:val="nl-NL"/>
                  <w:rPrChange w:author="Gabrielle Van Eykern" w:date="2020-06-01T08:56:00Z" w:id="497">
                    <w:rPr>
                      <w:lang w:val="nl-NL"/>
                    </w:rPr>
                  </w:rPrChange>
                </w:rPr>
                <w:t xml:space="preserve">aan </w:t>
              </w:r>
            </w:ins>
            <w:ins w:author="Gabrielle Van Eykern" w:date="2020-06-01T08:22:00Z" w:id="498">
              <w:r w:rsidRPr="00581844" w:rsidR="00022478">
                <w:rPr>
                  <w:lang w:val="nl-NL"/>
                  <w:rPrChange w:author="Gabrielle Van Eykern" w:date="2020-06-01T08:56:00Z" w:id="499">
                    <w:rPr>
                      <w:lang w:val="nl-NL"/>
                    </w:rPr>
                  </w:rPrChange>
                </w:rPr>
                <w:t>acné: verstopte poriën</w:t>
              </w:r>
            </w:ins>
            <w:ins w:author="Gabrielle Van Eykern" w:date="2020-06-01T08:23:00Z" w:id="500">
              <w:r w:rsidRPr="00581844" w:rsidR="00022478">
                <w:rPr>
                  <w:lang w:val="nl-NL"/>
                  <w:rPrChange w:author="Gabrielle Van Eykern" w:date="2020-06-01T08:56:00Z" w:id="501">
                    <w:rPr>
                      <w:lang w:val="nl-NL"/>
                    </w:rPr>
                  </w:rPrChange>
                </w:rPr>
                <w:t xml:space="preserve">, verhoogde talgproductie, slechte bacteriën en </w:t>
              </w:r>
            </w:ins>
            <w:del w:author="Gabrielle Van Eykern" w:date="2020-06-01T08:23:00Z" w:id="502">
              <w:r w:rsidRPr="00581844" w:rsidDel="00022478">
                <w:rPr>
                  <w:lang w:val="nl-NL"/>
                  <w:rPrChange w:author="Gabrielle Van Eykern" w:date="2020-06-01T08:56:00Z" w:id="503">
                    <w:rPr/>
                  </w:rPrChange>
                </w:rPr>
                <w:delText xml:space="preserve">Four conditions that are linked to the </w:delText>
              </w:r>
              <w:r w:rsidRPr="00581844" w:rsidDel="00022478" w:rsidR="007F1AED">
                <w:rPr>
                  <w:lang w:val="nl-NL"/>
                  <w:rPrChange w:author="Gabrielle Van Eykern" w:date="2020-06-01T08:56:00Z" w:id="504">
                    <w:rPr/>
                  </w:rPrChange>
                </w:rPr>
                <w:delText>development</w:delText>
              </w:r>
              <w:r w:rsidRPr="00581844" w:rsidDel="00022478">
                <w:rPr>
                  <w:lang w:val="nl-NL"/>
                  <w:rPrChange w:author="Gabrielle Van Eykern" w:date="2020-06-01T08:56:00Z" w:id="505">
                    <w:rPr/>
                  </w:rPrChange>
                </w:rPr>
                <w:delText xml:space="preserve"> of acne are</w:delText>
              </w:r>
              <w:r w:rsidRPr="00581844" w:rsidDel="00022478" w:rsidR="007F1AED">
                <w:rPr>
                  <w:lang w:val="nl-NL"/>
                  <w:rPrChange w:author="Gabrielle Van Eykern" w:date="2020-06-01T08:56:00Z" w:id="506">
                    <w:rPr/>
                  </w:rPrChange>
                </w:rPr>
                <w:delText>:</w:delText>
              </w:r>
              <w:r w:rsidRPr="00581844" w:rsidDel="00022478">
                <w:rPr>
                  <w:lang w:val="nl-NL"/>
                  <w:rPrChange w:author="Gabrielle Van Eykern" w:date="2020-06-01T08:56:00Z" w:id="507">
                    <w:rPr/>
                  </w:rPrChange>
                </w:rPr>
                <w:delText xml:space="preserve"> clogged pores, sebum build-up, bad bacteria</w:delText>
              </w:r>
              <w:r w:rsidRPr="00581844" w:rsidDel="00022478" w:rsidR="007F1AED">
                <w:rPr>
                  <w:lang w:val="nl-NL"/>
                  <w:rPrChange w:author="Gabrielle Van Eykern" w:date="2020-06-01T08:56:00Z" w:id="508">
                    <w:rPr/>
                  </w:rPrChange>
                </w:rPr>
                <w:delText>,</w:delText>
              </w:r>
              <w:r w:rsidRPr="00581844" w:rsidDel="00022478">
                <w:rPr>
                  <w:lang w:val="nl-NL"/>
                  <w:rPrChange w:author="Gabrielle Van Eykern" w:date="2020-06-01T08:56:00Z" w:id="509">
                    <w:rPr/>
                  </w:rPrChange>
                </w:rPr>
                <w:delText xml:space="preserve"> and </w:delText>
              </w:r>
            </w:del>
            <w:r w:rsidRPr="00581844" w:rsidR="00F04950">
              <w:rPr>
                <w:lang w:val="nl-NL"/>
                <w:rPrChange w:author="Gabrielle Van Eykern" w:date="2020-06-01T08:56:00Z" w:id="510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511">
                  <w:rPr/>
                </w:rPrChange>
              </w:rPr>
              <w:instrText xml:space="preserve"> HYPERLINK "https://www.esseskincare.com/why-probiotic/" </w:instrText>
            </w:r>
            <w:r w:rsidRPr="00581844" w:rsidR="00F04950">
              <w:rPr>
                <w:lang w:val="nl-NL"/>
                <w:rPrChange w:author="Gabrielle Van Eykern" w:date="2020-06-01T08:56:00Z" w:id="512">
                  <w:rPr/>
                </w:rPrChange>
              </w:rPr>
              <w:fldChar w:fldCharType="separate"/>
            </w:r>
            <w:r w:rsidRPr="00581844">
              <w:rPr>
                <w:rStyle w:val="Hyperlink"/>
                <w:lang w:val="nl-NL"/>
                <w:rPrChange w:author="Gabrielle Van Eykern" w:date="2020-06-01T08:56:00Z" w:id="513">
                  <w:rPr>
                    <w:rStyle w:val="Hyperlink"/>
                  </w:rPr>
                </w:rPrChange>
              </w:rPr>
              <w:t>inflammati</w:t>
            </w:r>
            <w:del w:author="Gabrielle Van Eykern" w:date="2020-06-01T08:23:00Z" w:id="514">
              <w:r w:rsidRPr="00581844" w:rsidDel="00022478">
                <w:rPr>
                  <w:rStyle w:val="Hyperlink"/>
                  <w:lang w:val="nl-NL"/>
                  <w:rPrChange w:author="Gabrielle Van Eykern" w:date="2020-06-01T08:56:00Z" w:id="515">
                    <w:rPr>
                      <w:rStyle w:val="Hyperlink"/>
                    </w:rPr>
                  </w:rPrChange>
                </w:rPr>
                <w:delText>on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516">
                  <w:rPr>
                    <w:rStyle w:val="Hyperlink"/>
                  </w:rPr>
                </w:rPrChange>
              </w:rPr>
              <w:fldChar w:fldCharType="end"/>
            </w:r>
            <w:ins w:author="Gabrielle Van Eykern" w:date="2020-06-01T08:23:00Z" w:id="517">
              <w:r w:rsidRPr="00F04950" w:rsidR="00022478">
                <w:rPr>
                  <w:rStyle w:val="Hyperlink"/>
                  <w:lang w:val="nl-NL"/>
                </w:rPr>
                <w:t>e</w:t>
              </w:r>
              <w:r w:rsidRPr="00581844" w:rsidR="00022478">
                <w:rPr>
                  <w:lang w:val="nl-NL"/>
                  <w:rPrChange w:author="Gabrielle Van Eykern" w:date="2020-06-01T08:56:00Z" w:id="518">
                    <w:rPr/>
                  </w:rPrChange>
                </w:rPr>
                <w:t xml:space="preserve"> (ontsteki</w:t>
              </w:r>
            </w:ins>
            <w:ins w:author="Gabrielle Van Eykern" w:date="2020-06-01T08:24:00Z" w:id="519">
              <w:r w:rsidRPr="00581844" w:rsidR="00022478">
                <w:rPr>
                  <w:lang w:val="nl-NL"/>
                  <w:rPrChange w:author="Gabrielle Van Eykern" w:date="2020-06-01T08:56:00Z" w:id="520">
                    <w:rPr/>
                  </w:rPrChange>
                </w:rPr>
                <w:t>ngen).</w:t>
              </w:r>
            </w:ins>
            <w:del w:author="Gabrielle Van Eykern" w:date="2020-06-01T08:23:00Z" w:id="521">
              <w:r w:rsidRPr="00581844" w:rsidDel="00022478">
                <w:rPr>
                  <w:lang w:val="nl-NL"/>
                  <w:rPrChange w:author="Gabrielle Van Eykern" w:date="2020-06-01T08:56:00Z" w:id="522">
                    <w:rPr/>
                  </w:rPrChange>
                </w:rPr>
                <w:delText>.</w:delText>
              </w:r>
            </w:del>
          </w:p>
          <w:p w:rsidRPr="00581844" w:rsidR="00FE05EF" w:rsidRDefault="00FE05EF" w14:paraId="2683B179" w14:textId="12BD9914">
            <w:pPr>
              <w:rPr>
                <w:lang w:val="nl-NL"/>
                <w:rPrChange w:author="Gabrielle Van Eykern" w:date="2020-06-01T08:56:00Z" w:id="523">
                  <w:rPr/>
                </w:rPrChange>
              </w:rPr>
            </w:pPr>
          </w:p>
          <w:p w:rsidRPr="00581844" w:rsidR="00FE05EF" w:rsidRDefault="00FE05EF" w14:paraId="0EA6578E" w14:textId="71DADFDC">
            <w:pPr>
              <w:rPr>
                <w:lang w:val="nl-NL"/>
                <w:rPrChange w:author="Gabrielle Van Eykern" w:date="2020-06-01T08:56:00Z" w:id="524">
                  <w:rPr/>
                </w:rPrChange>
              </w:rPr>
            </w:pPr>
            <w:del w:author="Gabrielle Van Eykern" w:date="2020-06-01T08:24:00Z" w:id="525">
              <w:r w:rsidRPr="00581844" w:rsidDel="00022478">
                <w:rPr>
                  <w:b/>
                  <w:bCs/>
                  <w:lang w:val="nl-NL"/>
                  <w:rPrChange w:author="Gabrielle Van Eykern" w:date="2020-06-01T08:56:00Z" w:id="526">
                    <w:rPr>
                      <w:b/>
                      <w:bCs/>
                    </w:rPr>
                  </w:rPrChange>
                </w:rPr>
                <w:delText>S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527">
                  <w:rPr>
                    <w:b/>
                    <w:bCs/>
                  </w:rPr>
                </w:rPrChange>
              </w:rPr>
              <w:t>O</w:t>
            </w:r>
            <w:ins w:author="Gabrielle Van Eykern" w:date="2020-06-01T08:24:00Z" w:id="528">
              <w:r w:rsidRPr="00F04950" w:rsidR="00022478">
                <w:rPr>
                  <w:b/>
                  <w:bCs/>
                  <w:lang w:val="nl-NL"/>
                </w:rPr>
                <w:t>PLOSSING</w:t>
              </w:r>
            </w:ins>
            <w:del w:author="Gabrielle Van Eykern" w:date="2020-06-01T08:24:00Z" w:id="529">
              <w:r w:rsidRPr="00581844" w:rsidDel="00022478">
                <w:rPr>
                  <w:b/>
                  <w:bCs/>
                  <w:lang w:val="nl-NL"/>
                  <w:rPrChange w:author="Gabrielle Van Eykern" w:date="2020-06-01T08:56:00Z" w:id="530">
                    <w:rPr>
                      <w:b/>
                      <w:bCs/>
                    </w:rPr>
                  </w:rPrChange>
                </w:rPr>
                <w:delText>LUTION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531">
                  <w:rPr>
                    <w:b/>
                    <w:bCs/>
                  </w:rPr>
                </w:rPrChange>
              </w:rPr>
              <w:t>:</w:t>
            </w:r>
            <w:r w:rsidRPr="00581844" w:rsidR="007F1AED">
              <w:rPr>
                <w:b/>
                <w:bCs/>
                <w:lang w:val="nl-NL"/>
                <w:rPrChange w:author="Gabrielle Van Eykern" w:date="2020-06-01T08:56:00Z" w:id="532">
                  <w:rPr>
                    <w:b/>
                    <w:bCs/>
                  </w:rPr>
                </w:rPrChange>
              </w:rPr>
              <w:t xml:space="preserve"> </w:t>
            </w:r>
            <w:r w:rsidRPr="00581844" w:rsidR="007F1AED">
              <w:rPr>
                <w:lang w:val="nl-NL"/>
                <w:rPrChange w:author="Gabrielle Van Eykern" w:date="2020-06-01T08:56:00Z" w:id="533">
                  <w:rPr/>
                </w:rPrChange>
              </w:rPr>
              <w:t>R</w:t>
            </w:r>
            <w:ins w:author="Gabrielle Van Eykern" w:date="2020-06-01T08:24:00Z" w:id="534">
              <w:r w:rsidRPr="00F04950" w:rsidR="00022478">
                <w:rPr>
                  <w:lang w:val="nl-NL"/>
                </w:rPr>
                <w:t xml:space="preserve">egelmatig reinigen met een niet-schuimende </w:t>
              </w:r>
            </w:ins>
            <w:del w:author="Gabrielle Van Eykern" w:date="2020-06-01T08:24:00Z" w:id="535">
              <w:r w:rsidRPr="00581844" w:rsidDel="00022478" w:rsidR="007F1AED">
                <w:rPr>
                  <w:lang w:val="nl-NL"/>
                  <w:rPrChange w:author="Gabrielle Van Eykern" w:date="2020-06-01T08:56:00Z" w:id="536">
                    <w:rPr/>
                  </w:rPrChange>
                </w:rPr>
                <w:delText>egularly cleanse the skin with a gentle non-</w:delText>
              </w:r>
              <w:r w:rsidRPr="00581844" w:rsidDel="00022478" w:rsidR="00950BF1">
                <w:rPr>
                  <w:lang w:val="nl-NL"/>
                  <w:rPrChange w:author="Gabrielle Van Eykern" w:date="2020-06-01T08:56:00Z" w:id="537">
                    <w:rPr/>
                  </w:rPrChange>
                </w:rPr>
                <w:delText>foaming</w:delText>
              </w:r>
              <w:r w:rsidRPr="00581844" w:rsidDel="00022478" w:rsidR="007F1AED">
                <w:rPr>
                  <w:lang w:val="nl-NL"/>
                  <w:rPrChange w:author="Gabrielle Van Eykern" w:date="2020-06-01T08:56:00Z" w:id="538">
                    <w:rPr/>
                  </w:rPrChange>
                </w:rPr>
                <w:delText xml:space="preserve"> </w:delText>
              </w:r>
            </w:del>
            <w:r w:rsidRPr="00581844" w:rsidR="00F04950">
              <w:rPr>
                <w:lang w:val="nl-NL"/>
                <w:rPrChange w:author="Gabrielle Van Eykern" w:date="2020-06-01T08:56:00Z" w:id="539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540">
                  <w:rPr/>
                </w:rPrChange>
              </w:rPr>
              <w:instrText xml:space="preserve"> HYPERLINK "https://www.esseskincare.com/esse_product/sensitive-cleanser/" </w:instrText>
            </w:r>
            <w:r w:rsidRPr="00581844" w:rsidR="00F04950">
              <w:rPr>
                <w:lang w:val="nl-NL"/>
                <w:rPrChange w:author="Gabrielle Van Eykern" w:date="2020-06-01T08:56:00Z" w:id="541">
                  <w:rPr/>
                </w:rPrChange>
              </w:rPr>
              <w:fldChar w:fldCharType="separate"/>
            </w:r>
            <w:r w:rsidRPr="00581844" w:rsidR="007F1AED">
              <w:rPr>
                <w:rStyle w:val="Hyperlink"/>
                <w:lang w:val="nl-NL"/>
                <w:rPrChange w:author="Gabrielle Van Eykern" w:date="2020-06-01T08:56:00Z" w:id="542">
                  <w:rPr>
                    <w:rStyle w:val="Hyperlink"/>
                  </w:rPr>
                </w:rPrChange>
              </w:rPr>
              <w:t>cleanser</w:t>
            </w:r>
            <w:r w:rsidRPr="00581844" w:rsidR="00F04950">
              <w:rPr>
                <w:rStyle w:val="Hyperlink"/>
                <w:lang w:val="nl-NL"/>
                <w:rPrChange w:author="Gabrielle Van Eykern" w:date="2020-06-01T08:56:00Z" w:id="543">
                  <w:rPr>
                    <w:rStyle w:val="Hyperlink"/>
                  </w:rPr>
                </w:rPrChange>
              </w:rPr>
              <w:fldChar w:fldCharType="end"/>
            </w:r>
            <w:r w:rsidRPr="00581844" w:rsidR="007F1AED">
              <w:rPr>
                <w:b/>
                <w:bCs/>
                <w:lang w:val="nl-NL"/>
                <w:rPrChange w:author="Gabrielle Van Eykern" w:date="2020-06-01T08:56:00Z" w:id="544">
                  <w:rPr>
                    <w:b/>
                    <w:bCs/>
                  </w:rPr>
                </w:rPrChange>
              </w:rPr>
              <w:t xml:space="preserve">. </w:t>
            </w:r>
            <w:del w:author="Gabrielle Van Eykern" w:date="2020-06-01T08:25:00Z" w:id="545">
              <w:r w:rsidRPr="00581844" w:rsidDel="00022478" w:rsidR="007F1AED">
                <w:rPr>
                  <w:lang w:val="nl-NL"/>
                  <w:rPrChange w:author="Gabrielle Van Eykern" w:date="2020-06-01T08:56:00Z" w:id="546">
                    <w:rPr/>
                  </w:rPrChange>
                </w:rPr>
                <w:delText>U</w:delText>
              </w:r>
            </w:del>
            <w:ins w:author="Gabrielle Van Eykern" w:date="2020-06-01T08:25:00Z" w:id="547">
              <w:r w:rsidRPr="00F04950" w:rsidR="00022478">
                <w:rPr>
                  <w:lang w:val="nl-NL"/>
                </w:rPr>
                <w:t xml:space="preserve">Gebruik maken van milde </w:t>
              </w:r>
            </w:ins>
            <w:del w:author="Gabrielle Van Eykern" w:date="2020-06-01T08:25:00Z" w:id="548">
              <w:r w:rsidRPr="00581844" w:rsidDel="00022478" w:rsidR="007F1AED">
                <w:rPr>
                  <w:lang w:val="nl-NL"/>
                  <w:rPrChange w:author="Gabrielle Van Eykern" w:date="2020-06-01T08:56:00Z" w:id="549">
                    <w:rPr/>
                  </w:rPrChange>
                </w:rPr>
                <w:delText xml:space="preserve">se gentle </w:delText>
              </w:r>
            </w:del>
            <w:r w:rsidRPr="00581844" w:rsidR="00F04950">
              <w:rPr>
                <w:lang w:val="nl-NL"/>
                <w:rPrChange w:author="Gabrielle Van Eykern" w:date="2020-06-01T08:56:00Z" w:id="550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551">
                  <w:rPr/>
                </w:rPrChange>
              </w:rPr>
              <w:instrText xml:space="preserve"> HYPERLINK "https://www.esseskincare.com/product_category/exfoliators/" </w:instrText>
            </w:r>
            <w:r w:rsidRPr="00581844" w:rsidR="00F04950">
              <w:rPr>
                <w:lang w:val="nl-NL"/>
                <w:rPrChange w:author="Gabrielle Van Eykern" w:date="2020-06-01T08:56:00Z" w:id="552">
                  <w:rPr/>
                </w:rPrChange>
              </w:rPr>
              <w:fldChar w:fldCharType="separate"/>
            </w:r>
            <w:proofErr w:type="spellStart"/>
            <w:r w:rsidRPr="00581844" w:rsidR="007F1AED">
              <w:rPr>
                <w:rStyle w:val="Hyperlink"/>
                <w:lang w:val="nl-NL"/>
                <w:rPrChange w:author="Gabrielle Van Eykern" w:date="2020-06-01T08:56:00Z" w:id="553">
                  <w:rPr>
                    <w:rStyle w:val="Hyperlink"/>
                  </w:rPr>
                </w:rPrChange>
              </w:rPr>
              <w:t>exfoliators</w:t>
            </w:r>
            <w:proofErr w:type="spellEnd"/>
            <w:r w:rsidRPr="00581844" w:rsidR="00F04950">
              <w:rPr>
                <w:rStyle w:val="Hyperlink"/>
                <w:lang w:val="nl-NL"/>
                <w:rPrChange w:author="Gabrielle Van Eykern" w:date="2020-06-01T08:56:00Z" w:id="554">
                  <w:rPr>
                    <w:rStyle w:val="Hyperlink"/>
                  </w:rPr>
                </w:rPrChange>
              </w:rPr>
              <w:fldChar w:fldCharType="end"/>
            </w:r>
            <w:r w:rsidRPr="00581844" w:rsidR="007F1AED">
              <w:rPr>
                <w:lang w:val="nl-NL"/>
                <w:rPrChange w:author="Gabrielle Van Eykern" w:date="2020-06-01T08:56:00Z" w:id="555">
                  <w:rPr/>
                </w:rPrChange>
              </w:rPr>
              <w:t xml:space="preserve">, </w:t>
            </w:r>
            <w:ins w:author="Gabrielle Van Eykern" w:date="2020-06-01T08:25:00Z" w:id="556">
              <w:r w:rsidRPr="00F04950" w:rsidR="00022478">
                <w:rPr>
                  <w:lang w:val="nl-NL"/>
                </w:rPr>
                <w:t xml:space="preserve">maar niet </w:t>
              </w:r>
              <w:r w:rsidRPr="00581844" w:rsidR="00022478">
                <w:rPr>
                  <w:lang w:val="nl-NL"/>
                  <w:rPrChange w:author="Gabrielle Van Eykern" w:date="2020-06-01T08:56:00Z" w:id="557">
                    <w:rPr>
                      <w:lang w:val="nl-NL"/>
                    </w:rPr>
                  </w:rPrChange>
                </w:rPr>
                <w:t>iedere dag</w:t>
              </w:r>
            </w:ins>
            <w:del w:author="Gabrielle Van Eykern" w:date="2020-06-01T08:25:00Z" w:id="558">
              <w:r w:rsidRPr="00581844" w:rsidDel="00022478" w:rsidR="007F1AED">
                <w:rPr>
                  <w:lang w:val="nl-NL"/>
                  <w:rPrChange w:author="Gabrielle Van Eykern" w:date="2020-06-01T08:56:00Z" w:id="559">
                    <w:rPr/>
                  </w:rPrChange>
                </w:rPr>
                <w:delText>but not every day</w:delText>
              </w:r>
            </w:del>
            <w:r w:rsidRPr="00581844" w:rsidR="007F1AED">
              <w:rPr>
                <w:lang w:val="nl-NL"/>
                <w:rPrChange w:author="Gabrielle Van Eykern" w:date="2020-06-01T08:56:00Z" w:id="560">
                  <w:rPr/>
                </w:rPrChange>
              </w:rPr>
              <w:t xml:space="preserve">. </w:t>
            </w:r>
            <w:ins w:author="Gabrielle Van Eykern" w:date="2020-06-01T08:26:00Z" w:id="561">
              <w:r w:rsidRPr="00F04950" w:rsidR="00022478">
                <w:rPr>
                  <w:lang w:val="nl-NL"/>
                </w:rPr>
                <w:t xml:space="preserve">Gebruik probiotica </w:t>
              </w:r>
            </w:ins>
            <w:ins w:author="Gabrielle Van Eykern" w:date="2020-06-01T09:17:00Z" w:id="562">
              <w:r w:rsidR="00F04950">
                <w:rPr>
                  <w:lang w:val="nl-NL"/>
                </w:rPr>
                <w:t xml:space="preserve">voor </w:t>
              </w:r>
            </w:ins>
            <w:ins w:author="Gabrielle Van Eykern" w:date="2020-06-01T08:26:00Z" w:id="563">
              <w:r w:rsidRPr="00F04950" w:rsidR="00022478">
                <w:rPr>
                  <w:lang w:val="nl-NL"/>
                </w:rPr>
                <w:t>je huid alsook voor je dar</w:t>
              </w:r>
              <w:r w:rsidRPr="00581844" w:rsidR="00022478">
                <w:rPr>
                  <w:lang w:val="nl-NL"/>
                  <w:rPrChange w:author="Gabrielle Van Eykern" w:date="2020-06-01T08:56:00Z" w:id="564">
                    <w:rPr>
                      <w:lang w:val="nl-NL"/>
                    </w:rPr>
                  </w:rPrChange>
                </w:rPr>
                <w:t>men</w:t>
              </w:r>
            </w:ins>
            <w:del w:author="Gabrielle Van Eykern" w:date="2020-06-01T08:26:00Z" w:id="565">
              <w:r w:rsidRPr="00581844" w:rsidDel="00022478" w:rsidR="007F1AED">
                <w:rPr>
                  <w:lang w:val="nl-NL"/>
                  <w:rPrChange w:author="Gabrielle Van Eykern" w:date="2020-06-01T08:56:00Z" w:id="566">
                    <w:rPr/>
                  </w:rPrChange>
                </w:rPr>
                <w:delText>Also, include probiotics both on your skin, and internally, for gut health</w:delText>
              </w:r>
            </w:del>
            <w:r w:rsidRPr="00581844" w:rsidR="007F1AED">
              <w:rPr>
                <w:lang w:val="nl-NL"/>
                <w:rPrChange w:author="Gabrielle Van Eykern" w:date="2020-06-01T08:56:00Z" w:id="567">
                  <w:rPr/>
                </w:rPrChange>
              </w:rPr>
              <w:t xml:space="preserve">. </w:t>
            </w:r>
            <w:ins w:author="Gabrielle Van Eykern" w:date="2020-06-01T08:26:00Z" w:id="568">
              <w:r w:rsidRPr="00F04950" w:rsidR="00022478">
                <w:rPr>
                  <w:lang w:val="nl-NL"/>
                </w:rPr>
                <w:t>Het is b</w:t>
              </w:r>
            </w:ins>
            <w:ins w:author="Gabrielle Van Eykern" w:date="2020-06-01T08:27:00Z" w:id="569">
              <w:r w:rsidRPr="00581844" w:rsidR="00022478">
                <w:rPr>
                  <w:lang w:val="nl-NL"/>
                  <w:rPrChange w:author="Gabrielle Van Eykern" w:date="2020-06-01T08:56:00Z" w:id="570">
                    <w:rPr>
                      <w:lang w:val="nl-NL"/>
                    </w:rPr>
                  </w:rPrChange>
                </w:rPr>
                <w:t xml:space="preserve">elangrijk om de microfora van je huid intact te houden met een ideale </w:t>
              </w:r>
            </w:ins>
            <w:del w:author="Gabrielle Van Eykern" w:date="2020-06-01T08:27:00Z" w:id="571">
              <w:r w:rsidRPr="00581844" w:rsidDel="00022478" w:rsidR="007F1AED">
                <w:rPr>
                  <w:lang w:val="nl-NL"/>
                  <w:rPrChange w:author="Gabrielle Van Eykern" w:date="2020-06-01T08:56:00Z" w:id="572">
                    <w:rPr/>
                  </w:rPrChange>
                </w:rPr>
                <w:delText xml:space="preserve">It is important to keep the skin’s microflora intact, with the ideal </w:delText>
              </w:r>
            </w:del>
            <w:r w:rsidRPr="00581844" w:rsidR="00F04950">
              <w:rPr>
                <w:lang w:val="nl-NL"/>
                <w:rPrChange w:author="Gabrielle Van Eykern" w:date="2020-06-01T08:56:00Z" w:id="573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574">
                  <w:rPr/>
                </w:rPrChange>
              </w:rPr>
              <w:instrText xml:space="preserve"> HYPERLINK "https://www.esseskincare.com/skin-ph-it-matters/" </w:instrText>
            </w:r>
            <w:r w:rsidRPr="00581844" w:rsidR="00F04950">
              <w:rPr>
                <w:lang w:val="nl-NL"/>
                <w:rPrChange w:author="Gabrielle Van Eykern" w:date="2020-06-01T08:56:00Z" w:id="575">
                  <w:rPr/>
                </w:rPrChange>
              </w:rPr>
              <w:fldChar w:fldCharType="separate"/>
            </w:r>
            <w:r w:rsidRPr="00581844" w:rsidR="007F1AED">
              <w:rPr>
                <w:rStyle w:val="Hyperlink"/>
                <w:lang w:val="nl-NL"/>
                <w:rPrChange w:author="Gabrielle Van Eykern" w:date="2020-06-01T08:56:00Z" w:id="576">
                  <w:rPr>
                    <w:rStyle w:val="Hyperlink"/>
                  </w:rPr>
                </w:rPrChange>
              </w:rPr>
              <w:t>pH balan</w:t>
            </w:r>
            <w:ins w:author="Gabrielle Van Eykern" w:date="2020-06-01T08:28:00Z" w:id="577">
              <w:r w:rsidRPr="00581844" w:rsidR="00022478">
                <w:rPr>
                  <w:rStyle w:val="Hyperlink"/>
                  <w:lang w:val="nl-NL"/>
                  <w:rPrChange w:author="Gabrielle Van Eykern" w:date="2020-06-01T08:56:00Z" w:id="578">
                    <w:rPr>
                      <w:rStyle w:val="Hyperlink"/>
                      <w:lang w:val="nl-NL"/>
                    </w:rPr>
                  </w:rPrChange>
                </w:rPr>
                <w:t>s</w:t>
              </w:r>
            </w:ins>
            <w:del w:author="Gabrielle Van Eykern" w:date="2020-06-01T08:28:00Z" w:id="579">
              <w:r w:rsidRPr="00581844" w:rsidDel="00022478" w:rsidR="007F1AED">
                <w:rPr>
                  <w:rStyle w:val="Hyperlink"/>
                  <w:lang w:val="nl-NL"/>
                  <w:rPrChange w:author="Gabrielle Van Eykern" w:date="2020-06-01T08:56:00Z" w:id="580">
                    <w:rPr>
                      <w:rStyle w:val="Hyperlink"/>
                    </w:rPr>
                  </w:rPrChange>
                </w:rPr>
                <w:delText>ce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581">
                  <w:rPr>
                    <w:rStyle w:val="Hyperlink"/>
                  </w:rPr>
                </w:rPrChange>
              </w:rPr>
              <w:fldChar w:fldCharType="end"/>
            </w:r>
            <w:r w:rsidRPr="00581844" w:rsidR="007F1AED">
              <w:rPr>
                <w:lang w:val="nl-NL"/>
                <w:rPrChange w:author="Gabrielle Van Eykern" w:date="2020-06-01T08:56:00Z" w:id="582">
                  <w:rPr/>
                </w:rPrChange>
              </w:rPr>
              <w:t xml:space="preserve"> </w:t>
            </w:r>
            <w:ins w:author="Gabrielle Van Eykern" w:date="2020-06-01T08:28:00Z" w:id="583">
              <w:r w:rsidRPr="00F04950" w:rsidR="00022478">
                <w:rPr>
                  <w:lang w:val="nl-NL"/>
                </w:rPr>
                <w:t>en goede microben.</w:t>
              </w:r>
            </w:ins>
            <w:del w:author="Gabrielle Van Eykern" w:date="2020-06-01T08:28:00Z" w:id="584">
              <w:r w:rsidRPr="00581844" w:rsidDel="00022478" w:rsidR="007F1AED">
                <w:rPr>
                  <w:lang w:val="nl-NL"/>
                  <w:rPrChange w:author="Gabrielle Van Eykern" w:date="2020-06-01T08:56:00Z" w:id="585">
                    <w:rPr/>
                  </w:rPrChange>
                </w:rPr>
                <w:delText>and healthy microbes</w:delText>
              </w:r>
              <w:r w:rsidRPr="00581844" w:rsidDel="00022478" w:rsidR="00950BF1">
                <w:rPr>
                  <w:lang w:val="nl-NL"/>
                  <w:rPrChange w:author="Gabrielle Van Eykern" w:date="2020-06-01T08:56:00Z" w:id="586">
                    <w:rPr/>
                  </w:rPrChange>
                </w:rPr>
                <w:delText>.</w:delText>
              </w:r>
            </w:del>
            <w:r w:rsidRPr="00581844" w:rsidR="007F1AED">
              <w:rPr>
                <w:lang w:val="nl-NL"/>
                <w:rPrChange w:author="Gabrielle Van Eykern" w:date="2020-06-01T08:56:00Z" w:id="587">
                  <w:rPr/>
                </w:rPrChange>
              </w:rPr>
              <w:t xml:space="preserve"> </w:t>
            </w:r>
            <w:ins w:author="Gabrielle Van Eykern" w:date="2020-06-01T08:28:00Z" w:id="588">
              <w:r w:rsidRPr="00F04950" w:rsidR="00022478">
                <w:rPr>
                  <w:lang w:val="nl-NL"/>
                </w:rPr>
                <w:t xml:space="preserve">Zorg ervoor dat ziekteverwekkende bacteriën geen kans krijgen door </w:t>
              </w:r>
            </w:ins>
            <w:ins w:author="Gabrielle Van Eykern" w:date="2020-06-01T08:30:00Z" w:id="589">
              <w:r w:rsidRPr="00581844" w:rsidR="003540E4">
                <w:rPr>
                  <w:lang w:val="nl-NL"/>
                  <w:rPrChange w:author="Gabrielle Van Eykern" w:date="2020-06-01T08:56:00Z" w:id="590">
                    <w:rPr>
                      <w:lang w:val="nl-NL"/>
                    </w:rPr>
                  </w:rPrChange>
                </w:rPr>
                <w:t>d</w:t>
              </w:r>
            </w:ins>
            <w:ins w:author="Gabrielle Van Eykern" w:date="2020-06-01T08:28:00Z" w:id="591">
              <w:r w:rsidRPr="00581844" w:rsidR="00022478">
                <w:rPr>
                  <w:lang w:val="nl-NL"/>
                  <w:rPrChange w:author="Gabrielle Van Eykern" w:date="2020-06-01T08:56:00Z" w:id="592">
                    <w:rPr>
                      <w:lang w:val="nl-NL"/>
                    </w:rPr>
                  </w:rPrChange>
                </w:rPr>
                <w:t xml:space="preserve">e </w:t>
              </w:r>
            </w:ins>
            <w:del w:author="Gabrielle Van Eykern" w:date="2020-06-01T08:28:00Z" w:id="593">
              <w:r w:rsidRPr="00581844" w:rsidDel="00022478" w:rsidR="00950BF1">
                <w:rPr>
                  <w:lang w:val="nl-NL"/>
                  <w:rPrChange w:author="Gabrielle Van Eykern" w:date="2020-06-01T08:56:00Z" w:id="594">
                    <w:rPr/>
                  </w:rPrChange>
                </w:rPr>
                <w:delText>K</w:delText>
              </w:r>
              <w:r w:rsidRPr="00581844" w:rsidDel="00022478" w:rsidR="007F1AED">
                <w:rPr>
                  <w:lang w:val="nl-NL"/>
                  <w:rPrChange w:author="Gabrielle Van Eykern" w:date="2020-06-01T08:56:00Z" w:id="595">
                    <w:rPr/>
                  </w:rPrChange>
                </w:rPr>
                <w:delText>eep pathogen</w:delText>
              </w:r>
            </w:del>
            <w:del w:author="Gabrielle Van Eykern" w:date="2020-06-01T08:29:00Z" w:id="596">
              <w:r w:rsidRPr="00581844" w:rsidDel="00022478" w:rsidR="007F1AED">
                <w:rPr>
                  <w:lang w:val="nl-NL"/>
                  <w:rPrChange w:author="Gabrielle Van Eykern" w:date="2020-06-01T08:56:00Z" w:id="597">
                    <w:rPr/>
                  </w:rPrChange>
                </w:rPr>
                <w:delText xml:space="preserve">ic bacteria </w:delText>
              </w:r>
              <w:r w:rsidRPr="00581844" w:rsidDel="00022478" w:rsidR="00950BF1">
                <w:rPr>
                  <w:lang w:val="nl-NL"/>
                  <w:rPrChange w:author="Gabrielle Van Eykern" w:date="2020-06-01T08:56:00Z" w:id="598">
                    <w:rPr/>
                  </w:rPrChange>
                </w:rPr>
                <w:delText>at bay</w:delText>
              </w:r>
              <w:r w:rsidRPr="00581844" w:rsidDel="00022478" w:rsidR="007F1AED">
                <w:rPr>
                  <w:lang w:val="nl-NL"/>
                  <w:rPrChange w:author="Gabrielle Van Eykern" w:date="2020-06-01T08:56:00Z" w:id="599">
                    <w:rPr/>
                  </w:rPrChange>
                </w:rPr>
                <w:delText xml:space="preserve"> by restoring the </w:delText>
              </w:r>
            </w:del>
            <w:r w:rsidRPr="00581844" w:rsidR="00F04950">
              <w:rPr>
                <w:lang w:val="nl-NL"/>
                <w:rPrChange w:author="Gabrielle Van Eykern" w:date="2020-06-01T08:56:00Z" w:id="600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601">
                  <w:rPr/>
                </w:rPrChange>
              </w:rPr>
              <w:instrText xml:space="preserve"> HYPERLINK "https://www.youtube.com/watch?v=ssc95ZYVSX4" </w:instrText>
            </w:r>
            <w:r w:rsidRPr="00581844" w:rsidR="00F04950">
              <w:rPr>
                <w:lang w:val="nl-NL"/>
                <w:rPrChange w:author="Gabrielle Van Eykern" w:date="2020-06-01T08:56:00Z" w:id="602">
                  <w:rPr/>
                </w:rPrChange>
              </w:rPr>
              <w:fldChar w:fldCharType="separate"/>
            </w:r>
            <w:r w:rsidRPr="00581844" w:rsidR="007F1AED">
              <w:rPr>
                <w:rStyle w:val="Hyperlink"/>
                <w:lang w:val="nl-NL"/>
                <w:rPrChange w:author="Gabrielle Van Eykern" w:date="2020-06-01T08:56:00Z" w:id="603">
                  <w:rPr>
                    <w:rStyle w:val="Hyperlink"/>
                  </w:rPr>
                </w:rPrChange>
              </w:rPr>
              <w:t>microb</w:t>
            </w:r>
            <w:ins w:author="Gabrielle Van Eykern" w:date="2020-06-01T08:29:00Z" w:id="604">
              <w:r w:rsidRPr="00581844" w:rsidR="00022478">
                <w:rPr>
                  <w:rStyle w:val="Hyperlink"/>
                  <w:lang w:val="nl-NL"/>
                  <w:rPrChange w:author="Gabrielle Van Eykern" w:date="2020-06-01T08:56:00Z" w:id="605">
                    <w:rPr>
                      <w:rStyle w:val="Hyperlink"/>
                      <w:lang w:val="nl-NL"/>
                    </w:rPr>
                  </w:rPrChange>
                </w:rPr>
                <w:t>i</w:t>
              </w:r>
            </w:ins>
            <w:ins w:author="Gabrielle Van Eykern" w:date="2020-06-01T08:30:00Z" w:id="606">
              <w:r w:rsidRPr="00581844" w:rsidR="003540E4">
                <w:rPr>
                  <w:rStyle w:val="Hyperlink"/>
                  <w:lang w:val="nl-NL"/>
                  <w:rPrChange w:author="Gabrielle Van Eykern" w:date="2020-06-01T08:56:00Z" w:id="607">
                    <w:rPr>
                      <w:rStyle w:val="Hyperlink"/>
                      <w:lang w:val="nl-NL"/>
                    </w:rPr>
                  </w:rPrChange>
                </w:rPr>
                <w:t>ë</w:t>
              </w:r>
            </w:ins>
            <w:ins w:author="Gabrielle Van Eykern" w:date="2020-06-01T08:29:00Z" w:id="608">
              <w:r w:rsidRPr="00581844" w:rsidR="00022478">
                <w:rPr>
                  <w:rStyle w:val="Hyperlink"/>
                  <w:lang w:val="nl-NL"/>
                  <w:rPrChange w:author="Gabrielle Van Eykern" w:date="2020-06-01T08:56:00Z" w:id="609">
                    <w:rPr>
                      <w:rStyle w:val="Hyperlink"/>
                    </w:rPr>
                  </w:rPrChange>
                </w:rPr>
                <w:t>le</w:t>
              </w:r>
            </w:ins>
            <w:del w:author="Gabrielle Van Eykern" w:date="2020-06-01T08:29:00Z" w:id="610">
              <w:r w:rsidRPr="00581844" w:rsidDel="00022478" w:rsidR="007F1AED">
                <w:rPr>
                  <w:rStyle w:val="Hyperlink"/>
                  <w:lang w:val="nl-NL"/>
                  <w:rPrChange w:author="Gabrielle Van Eykern" w:date="2020-06-01T08:56:00Z" w:id="611">
                    <w:rPr>
                      <w:rStyle w:val="Hyperlink"/>
                    </w:rPr>
                  </w:rPrChange>
                </w:rPr>
                <w:delText>ial</w:delText>
              </w:r>
            </w:del>
            <w:r w:rsidRPr="00581844" w:rsidR="007F1AED">
              <w:rPr>
                <w:rStyle w:val="Hyperlink"/>
                <w:lang w:val="nl-NL"/>
                <w:rPrChange w:author="Gabrielle Van Eykern" w:date="2020-06-01T08:56:00Z" w:id="612">
                  <w:rPr>
                    <w:rStyle w:val="Hyperlink"/>
                  </w:rPr>
                </w:rPrChange>
              </w:rPr>
              <w:t xml:space="preserve"> diversit</w:t>
            </w:r>
            <w:ins w:author="Gabrielle Van Eykern" w:date="2020-06-01T08:29:00Z" w:id="613">
              <w:r w:rsidRPr="00581844" w:rsidR="00022478">
                <w:rPr>
                  <w:rStyle w:val="Hyperlink"/>
                  <w:lang w:val="nl-NL"/>
                  <w:rPrChange w:author="Gabrielle Van Eykern" w:date="2020-06-01T08:56:00Z" w:id="614">
                    <w:rPr>
                      <w:rStyle w:val="Hyperlink"/>
                      <w:lang w:val="nl-NL"/>
                    </w:rPr>
                  </w:rPrChange>
                </w:rPr>
                <w:t>e</w:t>
              </w:r>
              <w:r w:rsidRPr="00581844" w:rsidR="00022478">
                <w:rPr>
                  <w:rStyle w:val="Hyperlink"/>
                  <w:lang w:val="nl-NL"/>
                  <w:rPrChange w:author="Gabrielle Van Eykern" w:date="2020-06-01T08:56:00Z" w:id="615">
                    <w:rPr>
                      <w:rStyle w:val="Hyperlink"/>
                    </w:rPr>
                  </w:rPrChange>
                </w:rPr>
                <w:t>it</w:t>
              </w:r>
            </w:ins>
            <w:del w:author="Gabrielle Van Eykern" w:date="2020-06-01T08:29:00Z" w:id="616">
              <w:r w:rsidRPr="00581844" w:rsidDel="003540E4" w:rsidR="007F1AED">
                <w:rPr>
                  <w:rStyle w:val="Hyperlink"/>
                  <w:lang w:val="nl-NL"/>
                  <w:rPrChange w:author="Gabrielle Van Eykern" w:date="2020-06-01T08:56:00Z" w:id="617">
                    <w:rPr>
                      <w:rStyle w:val="Hyperlink"/>
                    </w:rPr>
                  </w:rPrChange>
                </w:rPr>
                <w:delText>y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618">
                  <w:rPr>
                    <w:rStyle w:val="Hyperlink"/>
                  </w:rPr>
                </w:rPrChange>
              </w:rPr>
              <w:fldChar w:fldCharType="end"/>
            </w:r>
            <w:ins w:author="Gabrielle Van Eykern" w:date="2020-06-01T08:29:00Z" w:id="619">
              <w:r w:rsidRPr="00F04950" w:rsidR="003540E4">
                <w:rPr>
                  <w:rStyle w:val="Hyperlink"/>
                  <w:lang w:val="nl-NL"/>
                </w:rPr>
                <w:t xml:space="preserve"> </w:t>
              </w:r>
            </w:ins>
            <w:del w:author="Gabrielle Van Eykern" w:date="2020-06-01T08:29:00Z" w:id="620">
              <w:r w:rsidRPr="00581844" w:rsidDel="003540E4" w:rsidR="007F1AED">
                <w:rPr>
                  <w:lang w:val="nl-NL"/>
                  <w:rPrChange w:author="Gabrielle Van Eykern" w:date="2020-06-01T08:56:00Z" w:id="621">
                    <w:rPr/>
                  </w:rPrChange>
                </w:rPr>
                <w:delText xml:space="preserve"> on the skin</w:delText>
              </w:r>
            </w:del>
            <w:ins w:author="Gabrielle Van Eykern" w:date="2020-06-01T08:29:00Z" w:id="622">
              <w:r w:rsidRPr="00F04950" w:rsidR="003540E4">
                <w:rPr>
                  <w:lang w:val="nl-NL"/>
                </w:rPr>
                <w:t xml:space="preserve"> </w:t>
              </w:r>
              <w:r w:rsidRPr="00581844" w:rsidR="003540E4">
                <w:rPr>
                  <w:lang w:val="nl-NL"/>
                  <w:rPrChange w:author="Gabrielle Van Eykern" w:date="2020-06-01T08:56:00Z" w:id="623">
                    <w:rPr>
                      <w:lang w:val="nl-NL"/>
                    </w:rPr>
                  </w:rPrChange>
                </w:rPr>
                <w:t>g</w:t>
              </w:r>
              <w:r w:rsidRPr="00581844" w:rsidR="003540E4">
                <w:rPr>
                  <w:lang w:val="nl-NL"/>
                  <w:rPrChange w:author="Gabrielle Van Eykern" w:date="2020-06-01T08:56:00Z" w:id="624">
                    <w:rPr/>
                  </w:rPrChange>
                </w:rPr>
                <w:t>oed te hou</w:t>
              </w:r>
            </w:ins>
            <w:ins w:author="Gabrielle Van Eykern" w:date="2020-06-01T08:30:00Z" w:id="625">
              <w:r w:rsidRPr="00581844" w:rsidR="003540E4">
                <w:rPr>
                  <w:lang w:val="nl-NL"/>
                  <w:rPrChange w:author="Gabrielle Van Eykern" w:date="2020-06-01T08:56:00Z" w:id="626">
                    <w:rPr/>
                  </w:rPrChange>
                </w:rPr>
                <w:t>den op je huid</w:t>
              </w:r>
            </w:ins>
            <w:r w:rsidRPr="00581844" w:rsidR="007F1AED">
              <w:rPr>
                <w:lang w:val="nl-NL"/>
                <w:rPrChange w:author="Gabrielle Van Eykern" w:date="2020-06-01T08:56:00Z" w:id="627">
                  <w:rPr/>
                </w:rPrChange>
              </w:rPr>
              <w:t>.</w:t>
            </w:r>
          </w:p>
          <w:p w:rsidRPr="00581844" w:rsidR="007F1AED" w:rsidRDefault="007F1AED" w14:paraId="591174B0" w14:textId="180D35F8">
            <w:pPr>
              <w:rPr>
                <w:lang w:val="nl-NL"/>
                <w:rPrChange w:author="Gabrielle Van Eykern" w:date="2020-06-01T08:56:00Z" w:id="628">
                  <w:rPr/>
                </w:rPrChange>
              </w:rPr>
            </w:pPr>
          </w:p>
          <w:p w:rsidRPr="00581844" w:rsidR="00402814" w:rsidP="00402814" w:rsidRDefault="00402814" w14:paraId="2571445C" w14:textId="2D6948D7">
            <w:pPr>
              <w:rPr>
                <w:lang w:val="nl-NL"/>
                <w:rPrChange w:author="Gabrielle Van Eykern" w:date="2020-06-01T08:56:00Z" w:id="629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630">
                  <w:rPr>
                    <w:b/>
                    <w:bCs/>
                  </w:rPr>
                </w:rPrChange>
              </w:rPr>
              <w:t>MYTH</w:t>
            </w:r>
            <w:ins w:author="Gabrielle Van Eykern" w:date="2020-06-01T08:30:00Z" w:id="631">
              <w:r w:rsidRPr="00F04950" w:rsidR="003540E4">
                <w:rPr>
                  <w:b/>
                  <w:bCs/>
                  <w:lang w:val="nl-NL"/>
                </w:rPr>
                <w:t>E</w:t>
              </w:r>
            </w:ins>
            <w:r w:rsidRPr="00581844">
              <w:rPr>
                <w:b/>
                <w:bCs/>
                <w:lang w:val="nl-NL"/>
                <w:rPrChange w:author="Gabrielle Van Eykern" w:date="2020-06-01T08:56:00Z" w:id="632">
                  <w:rPr>
                    <w:b/>
                    <w:bCs/>
                  </w:rPr>
                </w:rPrChange>
              </w:rPr>
              <w:t xml:space="preserve"> 4:</w:t>
            </w:r>
            <w:r w:rsidRPr="00581844">
              <w:rPr>
                <w:lang w:val="nl-NL"/>
                <w:rPrChange w:author="Gabrielle Van Eykern" w:date="2020-06-01T08:56:00Z" w:id="633">
                  <w:rPr/>
                </w:rPrChange>
              </w:rPr>
              <w:t xml:space="preserve"> </w:t>
            </w:r>
            <w:del w:author="Gabrielle Van Eykern" w:date="2020-06-01T08:31:00Z" w:id="634">
              <w:r w:rsidRPr="00581844" w:rsidDel="003540E4">
                <w:rPr>
                  <w:lang w:val="nl-NL"/>
                  <w:rPrChange w:author="Gabrielle Van Eykern" w:date="2020-06-01T08:56:00Z" w:id="635">
                    <w:rPr/>
                  </w:rPrChange>
                </w:rPr>
                <w:delText>Surgical spirit</w:delText>
              </w:r>
            </w:del>
            <w:ins w:author="Gabrielle Van Eykern" w:date="2020-06-01T08:31:00Z" w:id="636">
              <w:r w:rsidRPr="00F04950" w:rsidR="003540E4">
                <w:rPr>
                  <w:lang w:val="nl-NL"/>
                </w:rPr>
                <w:t>Ontsmettingsmiddel</w:t>
              </w:r>
            </w:ins>
            <w:del w:author="Gabrielle Van Eykern" w:date="2020-06-01T08:31:00Z" w:id="637">
              <w:r w:rsidRPr="00581844" w:rsidDel="003540E4">
                <w:rPr>
                  <w:lang w:val="nl-NL"/>
                  <w:rPrChange w:author="Gabrielle Van Eykern" w:date="2020-06-01T08:56:00Z" w:id="638">
                    <w:rPr/>
                  </w:rPrChange>
                </w:rPr>
                <w:delText>s</w:delText>
              </w:r>
            </w:del>
            <w:r w:rsidRPr="00581844">
              <w:rPr>
                <w:lang w:val="nl-NL"/>
                <w:rPrChange w:author="Gabrielle Van Eykern" w:date="2020-06-01T08:56:00Z" w:id="639">
                  <w:rPr/>
                </w:rPrChange>
              </w:rPr>
              <w:t xml:space="preserve"> / </w:t>
            </w:r>
            <w:del w:author="Gabrielle Van Eykern" w:date="2020-06-01T08:31:00Z" w:id="640">
              <w:r w:rsidRPr="00581844" w:rsidDel="003540E4">
                <w:rPr>
                  <w:lang w:val="nl-NL"/>
                  <w:rPrChange w:author="Gabrielle Van Eykern" w:date="2020-06-01T08:56:00Z" w:id="641">
                    <w:rPr/>
                  </w:rPrChange>
                </w:rPr>
                <w:delText xml:space="preserve">rubbing </w:delText>
              </w:r>
            </w:del>
            <w:r w:rsidRPr="00581844">
              <w:rPr>
                <w:lang w:val="nl-NL"/>
                <w:rPrChange w:author="Gabrielle Van Eykern" w:date="2020-06-01T08:56:00Z" w:id="642">
                  <w:rPr/>
                </w:rPrChange>
              </w:rPr>
              <w:t xml:space="preserve">alcohol </w:t>
            </w:r>
            <w:ins w:author="Gabrielle Van Eykern" w:date="2020-06-01T08:31:00Z" w:id="643">
              <w:r w:rsidRPr="00F04950" w:rsidR="003540E4">
                <w:rPr>
                  <w:lang w:val="nl-NL"/>
                </w:rPr>
                <w:t xml:space="preserve">helpt bij een vette huid en </w:t>
              </w:r>
            </w:ins>
            <w:del w:author="Gabrielle Van Eykern" w:date="2020-06-01T08:31:00Z" w:id="644">
              <w:r w:rsidRPr="00581844" w:rsidDel="003540E4">
                <w:rPr>
                  <w:lang w:val="nl-NL"/>
                  <w:rPrChange w:author="Gabrielle Van Eykern" w:date="2020-06-01T08:56:00Z" w:id="645">
                    <w:rPr/>
                  </w:rPrChange>
                </w:rPr>
                <w:delText xml:space="preserve">will help with oily skin and </w:delText>
              </w:r>
            </w:del>
            <w:r w:rsidRPr="00581844">
              <w:rPr>
                <w:lang w:val="nl-NL"/>
                <w:rPrChange w:author="Gabrielle Van Eykern" w:date="2020-06-01T08:56:00Z" w:id="646">
                  <w:rPr/>
                </w:rPrChange>
              </w:rPr>
              <w:t>acn</w:t>
            </w:r>
            <w:del w:author="Gabrielle Van Eykern" w:date="2020-06-01T08:31:00Z" w:id="647">
              <w:r w:rsidRPr="00581844" w:rsidDel="003540E4">
                <w:rPr>
                  <w:lang w:val="nl-NL"/>
                  <w:rPrChange w:author="Gabrielle Van Eykern" w:date="2020-06-01T08:56:00Z" w:id="648">
                    <w:rPr/>
                  </w:rPrChange>
                </w:rPr>
                <w:delText>e</w:delText>
              </w:r>
            </w:del>
            <w:ins w:author="Gabrielle Van Eykern" w:date="2020-06-01T08:31:00Z" w:id="649">
              <w:r w:rsidRPr="00F04950" w:rsidR="003540E4">
                <w:rPr>
                  <w:lang w:val="nl-NL"/>
                </w:rPr>
                <w:t>é</w:t>
              </w:r>
            </w:ins>
            <w:r w:rsidRPr="00581844">
              <w:rPr>
                <w:lang w:val="nl-NL"/>
                <w:rPrChange w:author="Gabrielle Van Eykern" w:date="2020-06-01T08:56:00Z" w:id="650">
                  <w:rPr/>
                </w:rPrChange>
              </w:rPr>
              <w:t>.</w:t>
            </w:r>
          </w:p>
          <w:p w:rsidRPr="00581844" w:rsidR="00402814" w:rsidP="00402814" w:rsidRDefault="00402814" w14:paraId="05584AD4" w14:textId="77777777">
            <w:pPr>
              <w:rPr>
                <w:lang w:val="nl-NL"/>
                <w:rPrChange w:author="Gabrielle Van Eykern" w:date="2020-06-01T08:56:00Z" w:id="651">
                  <w:rPr/>
                </w:rPrChange>
              </w:rPr>
            </w:pPr>
          </w:p>
          <w:p w:rsidRPr="00581844" w:rsidR="00402814" w:rsidP="00402814" w:rsidRDefault="00402814" w14:paraId="273B4C7B" w14:textId="3C5F72ED">
            <w:pPr>
              <w:rPr>
                <w:lang w:val="nl-NL"/>
                <w:rPrChange w:author="Gabrielle Van Eykern" w:date="2020-06-01T08:56:00Z" w:id="652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653">
                  <w:rPr>
                    <w:b/>
                    <w:bCs/>
                  </w:rPr>
                </w:rPrChange>
              </w:rPr>
              <w:t>F</w:t>
            </w:r>
            <w:ins w:author="Gabrielle Van Eykern" w:date="2020-06-01T08:31:00Z" w:id="654">
              <w:r w:rsidRPr="00F04950" w:rsidR="003540E4">
                <w:rPr>
                  <w:b/>
                  <w:bCs/>
                  <w:lang w:val="nl-NL"/>
                </w:rPr>
                <w:t>EI</w:t>
              </w:r>
            </w:ins>
            <w:del w:author="Gabrielle Van Eykern" w:date="2020-06-01T08:31:00Z" w:id="655">
              <w:r w:rsidRPr="00581844" w:rsidDel="003540E4">
                <w:rPr>
                  <w:b/>
                  <w:bCs/>
                  <w:lang w:val="nl-NL"/>
                  <w:rPrChange w:author="Gabrielle Van Eykern" w:date="2020-06-01T08:56:00Z" w:id="656">
                    <w:rPr>
                      <w:b/>
                      <w:bCs/>
                    </w:rPr>
                  </w:rPrChange>
                </w:rPr>
                <w:delText>AC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657">
                  <w:rPr>
                    <w:b/>
                    <w:bCs/>
                  </w:rPr>
                </w:rPrChange>
              </w:rPr>
              <w:t>T:</w:t>
            </w:r>
            <w:r w:rsidRPr="00581844">
              <w:rPr>
                <w:lang w:val="nl-NL"/>
                <w:rPrChange w:author="Gabrielle Van Eykern" w:date="2020-06-01T08:56:00Z" w:id="658">
                  <w:rPr/>
                </w:rPrChange>
              </w:rPr>
              <w:t xml:space="preserve"> </w:t>
            </w:r>
            <w:ins w:author="Gabrielle Van Eykern" w:date="2020-06-01T08:32:00Z" w:id="659">
              <w:r w:rsidRPr="00F04950" w:rsidR="003540E4">
                <w:rPr>
                  <w:lang w:val="nl-NL"/>
                </w:rPr>
                <w:t xml:space="preserve">Het is over het algemeen bekend </w:t>
              </w:r>
              <w:r w:rsidRPr="00581844" w:rsidR="003540E4">
                <w:rPr>
                  <w:lang w:val="nl-NL"/>
                  <w:rPrChange w:author="Gabrielle Van Eykern" w:date="2020-06-01T08:56:00Z" w:id="660">
                    <w:rPr>
                      <w:lang w:val="nl-NL"/>
                    </w:rPr>
                  </w:rPrChange>
                </w:rPr>
                <w:t>dat op alcohol gebaseerde producten een uitdrogend effect hebben op de huid</w:t>
              </w:r>
            </w:ins>
            <w:del w:author="Gabrielle Van Eykern" w:date="2020-06-01T08:32:00Z" w:id="661">
              <w:r w:rsidRPr="00581844" w:rsidDel="003540E4" w:rsidR="00087099">
                <w:rPr>
                  <w:lang w:val="nl-NL"/>
                  <w:rPrChange w:author="Gabrielle Van Eykern" w:date="2020-06-01T08:56:00Z" w:id="662">
                    <w:rPr/>
                  </w:rPrChange>
                </w:rPr>
                <w:delText>It is widely known that use of alcohol-based products on the skin has a drying effect</w:delText>
              </w:r>
            </w:del>
            <w:ins w:author="Gabrielle Van Eykern" w:date="2020-06-01T08:33:00Z" w:id="663">
              <w:r w:rsidRPr="00F04950" w:rsidR="003540E4">
                <w:rPr>
                  <w:lang w:val="nl-NL"/>
                </w:rPr>
                <w:t xml:space="preserve"> en dat ze de huid strippen van belangrijke natuurlijke olie die als een barrière fungeert.</w:t>
              </w:r>
            </w:ins>
            <w:del w:author="Gabrielle Van Eykern" w:date="2020-06-01T08:33:00Z" w:id="664">
              <w:r w:rsidRPr="00581844" w:rsidDel="003540E4" w:rsidR="00087099">
                <w:rPr>
                  <w:lang w:val="nl-NL"/>
                  <w:rPrChange w:author="Gabrielle Van Eykern" w:date="2020-06-01T08:56:00Z" w:id="665">
                    <w:rPr/>
                  </w:rPrChange>
                </w:rPr>
                <w:delText>, stripping the skin of important</w:delText>
              </w:r>
              <w:r w:rsidRPr="00581844" w:rsidDel="003540E4" w:rsidR="00950BF1">
                <w:rPr>
                  <w:lang w:val="nl-NL"/>
                  <w:rPrChange w:author="Gabrielle Van Eykern" w:date="2020-06-01T08:56:00Z" w:id="666">
                    <w:rPr/>
                  </w:rPrChange>
                </w:rPr>
                <w:delText xml:space="preserve"> natural</w:delText>
              </w:r>
              <w:r w:rsidRPr="00581844" w:rsidDel="003540E4" w:rsidR="00087099">
                <w:rPr>
                  <w:lang w:val="nl-NL"/>
                  <w:rPrChange w:author="Gabrielle Van Eykern" w:date="2020-06-01T08:56:00Z" w:id="667">
                    <w:rPr/>
                  </w:rPrChange>
                </w:rPr>
                <w:delText xml:space="preserve"> oils that serve as a barrier</w:delText>
              </w:r>
              <w:r w:rsidRPr="00581844" w:rsidDel="003540E4" w:rsidR="00950BF1">
                <w:rPr>
                  <w:lang w:val="nl-NL"/>
                  <w:rPrChange w:author="Gabrielle Van Eykern" w:date="2020-06-01T08:56:00Z" w:id="668">
                    <w:rPr/>
                  </w:rPrChange>
                </w:rPr>
                <w:delText>.</w:delText>
              </w:r>
            </w:del>
            <w:r w:rsidRPr="00581844" w:rsidR="00950BF1">
              <w:rPr>
                <w:lang w:val="nl-NL"/>
                <w:rPrChange w:author="Gabrielle Van Eykern" w:date="2020-06-01T08:56:00Z" w:id="669">
                  <w:rPr/>
                </w:rPrChange>
              </w:rPr>
              <w:t xml:space="preserve"> Alcohol </w:t>
            </w:r>
            <w:ins w:author="Gabrielle Van Eykern" w:date="2020-06-01T08:33:00Z" w:id="670">
              <w:r w:rsidRPr="00F04950" w:rsidR="003540E4">
                <w:rPr>
                  <w:lang w:val="nl-NL"/>
                </w:rPr>
                <w:t>doodt de microben op je huid,</w:t>
              </w:r>
            </w:ins>
            <w:ins w:author="Gabrielle Van Eykern" w:date="2020-06-01T08:34:00Z" w:id="671">
              <w:r w:rsidRPr="00581844" w:rsidR="003540E4">
                <w:rPr>
                  <w:lang w:val="nl-NL"/>
                  <w:rPrChange w:author="Gabrielle Van Eykern" w:date="2020-06-01T08:56:00Z" w:id="672">
                    <w:rPr>
                      <w:lang w:val="nl-NL"/>
                    </w:rPr>
                  </w:rPrChange>
                </w:rPr>
                <w:t xml:space="preserve"> maakt je microbioom kapot en veroorzaakt daardoor een beschadigde</w:t>
              </w:r>
            </w:ins>
            <w:del w:author="Gabrielle Van Eykern" w:date="2020-06-01T08:34:00Z" w:id="673">
              <w:r w:rsidRPr="00581844" w:rsidDel="003540E4" w:rsidR="00950BF1">
                <w:rPr>
                  <w:lang w:val="nl-NL"/>
                  <w:rPrChange w:author="Gabrielle Van Eykern" w:date="2020-06-01T08:56:00Z" w:id="674">
                    <w:rPr/>
                  </w:rPrChange>
                </w:rPr>
                <w:delText xml:space="preserve">kills the microbes on skin, </w:delText>
              </w:r>
              <w:r w:rsidRPr="00581844" w:rsidDel="003540E4" w:rsidR="00950BF1">
                <w:rPr>
                  <w:lang w:val="nl-NL"/>
                  <w:rPrChange w:author="Gabrielle Van Eykern" w:date="2020-06-01T08:56:00Z" w:id="675">
                    <w:rPr/>
                  </w:rPrChange>
                </w:rPr>
                <w:lastRenderedPageBreak/>
                <w:delText>harming your microbiome and</w:delText>
              </w:r>
              <w:r w:rsidRPr="00581844" w:rsidDel="003540E4" w:rsidR="00540926">
                <w:rPr>
                  <w:lang w:val="nl-NL"/>
                  <w:rPrChange w:author="Gabrielle Van Eykern" w:date="2020-06-01T08:56:00Z" w:id="676">
                    <w:rPr/>
                  </w:rPrChange>
                </w:rPr>
                <w:delText>,</w:delText>
              </w:r>
              <w:r w:rsidRPr="00581844" w:rsidDel="003540E4" w:rsidR="00950BF1">
                <w:rPr>
                  <w:lang w:val="nl-NL"/>
                  <w:rPrChange w:author="Gabrielle Van Eykern" w:date="2020-06-01T08:56:00Z" w:id="677">
                    <w:rPr/>
                  </w:rPrChange>
                </w:rPr>
                <w:delText xml:space="preserve"> as a result, disrupting</w:delText>
              </w:r>
            </w:del>
            <w:r w:rsidRPr="00581844" w:rsidR="00950BF1">
              <w:rPr>
                <w:lang w:val="nl-NL"/>
                <w:rPrChange w:author="Gabrielle Van Eykern" w:date="2020-06-01T08:56:00Z" w:id="678">
                  <w:rPr/>
                </w:rPrChange>
              </w:rPr>
              <w:t xml:space="preserve"> barri</w:t>
            </w:r>
            <w:ins w:author="Gabrielle Van Eykern" w:date="2020-06-01T08:34:00Z" w:id="679">
              <w:r w:rsidRPr="00F04950" w:rsidR="003540E4">
                <w:rPr>
                  <w:lang w:val="nl-NL"/>
                </w:rPr>
                <w:t>è</w:t>
              </w:r>
            </w:ins>
            <w:del w:author="Gabrielle Van Eykern" w:date="2020-06-01T08:34:00Z" w:id="680">
              <w:r w:rsidRPr="00581844" w:rsidDel="003540E4" w:rsidR="00950BF1">
                <w:rPr>
                  <w:lang w:val="nl-NL"/>
                  <w:rPrChange w:author="Gabrielle Van Eykern" w:date="2020-06-01T08:56:00Z" w:id="681">
                    <w:rPr/>
                  </w:rPrChange>
                </w:rPr>
                <w:delText>e</w:delText>
              </w:r>
            </w:del>
            <w:r w:rsidRPr="00581844" w:rsidR="00950BF1">
              <w:rPr>
                <w:lang w:val="nl-NL"/>
                <w:rPrChange w:author="Gabrielle Van Eykern" w:date="2020-06-01T08:56:00Z" w:id="682">
                  <w:rPr/>
                </w:rPrChange>
              </w:rPr>
              <w:t>r</w:t>
            </w:r>
            <w:ins w:author="Gabrielle Van Eykern" w:date="2020-06-01T08:34:00Z" w:id="683">
              <w:r w:rsidRPr="00F04950" w:rsidR="003540E4">
                <w:rPr>
                  <w:lang w:val="nl-NL"/>
                </w:rPr>
                <w:t>e</w:t>
              </w:r>
            </w:ins>
            <w:r w:rsidRPr="00581844" w:rsidR="00950BF1">
              <w:rPr>
                <w:lang w:val="nl-NL"/>
                <w:rPrChange w:author="Gabrielle Van Eykern" w:date="2020-06-01T08:56:00Z" w:id="684">
                  <w:rPr/>
                </w:rPrChange>
              </w:rPr>
              <w:t xml:space="preserve"> functi</w:t>
            </w:r>
            <w:del w:author="Gabrielle Van Eykern" w:date="2020-06-01T08:34:00Z" w:id="685">
              <w:r w:rsidRPr="00581844" w:rsidDel="003540E4" w:rsidR="00950BF1">
                <w:rPr>
                  <w:lang w:val="nl-NL"/>
                  <w:rPrChange w:author="Gabrielle Van Eykern" w:date="2020-06-01T08:56:00Z" w:id="686">
                    <w:rPr/>
                  </w:rPrChange>
                </w:rPr>
                <w:delText>on.</w:delText>
              </w:r>
            </w:del>
            <w:ins w:author="Gabrielle Van Eykern" w:date="2020-06-01T08:34:00Z" w:id="687">
              <w:r w:rsidRPr="00F04950" w:rsidR="003540E4">
                <w:rPr>
                  <w:lang w:val="nl-NL"/>
                </w:rPr>
                <w:t>e. Het kan oo</w:t>
              </w:r>
            </w:ins>
            <w:ins w:author="Gabrielle Van Eykern" w:date="2020-06-01T08:35:00Z" w:id="688">
              <w:r w:rsidRPr="00F04950" w:rsidR="003540E4">
                <w:rPr>
                  <w:lang w:val="nl-NL"/>
                </w:rPr>
                <w:t xml:space="preserve">k leiden tot ernstige </w:t>
              </w:r>
              <w:r w:rsidRPr="00581844" w:rsidR="003540E4">
                <w:rPr>
                  <w:lang w:val="nl-NL"/>
                  <w:rPrChange w:author="Gabrielle Van Eykern" w:date="2020-06-01T08:56:00Z" w:id="689">
                    <w:rPr>
                      <w:lang w:val="nl-NL"/>
                    </w:rPr>
                  </w:rPrChange>
                </w:rPr>
                <w:t>huidirritatie.</w:t>
              </w:r>
            </w:ins>
            <w:del w:author="Gabrielle Van Eykern" w:date="2020-06-01T08:35:00Z" w:id="690">
              <w:r w:rsidRPr="00581844" w:rsidDel="003540E4" w:rsidR="00950BF1">
                <w:rPr>
                  <w:lang w:val="nl-NL"/>
                  <w:rPrChange w:author="Gabrielle Van Eykern" w:date="2020-06-01T08:56:00Z" w:id="691">
                    <w:rPr/>
                  </w:rPrChange>
                </w:rPr>
                <w:delText xml:space="preserve"> It</w:delText>
              </w:r>
              <w:r w:rsidRPr="00581844" w:rsidDel="003540E4" w:rsidR="00087099">
                <w:rPr>
                  <w:lang w:val="nl-NL"/>
                  <w:rPrChange w:author="Gabrielle Van Eykern" w:date="2020-06-01T08:56:00Z" w:id="692">
                    <w:rPr/>
                  </w:rPrChange>
                </w:rPr>
                <w:delText xml:space="preserve"> can also result in severe irritation.</w:delText>
              </w:r>
            </w:del>
          </w:p>
          <w:p w:rsidRPr="00581844" w:rsidR="00402814" w:rsidP="00402814" w:rsidRDefault="00402814" w14:paraId="28F1DDA2" w14:textId="77777777">
            <w:pPr>
              <w:rPr>
                <w:lang w:val="nl-NL"/>
                <w:rPrChange w:author="Gabrielle Van Eykern" w:date="2020-06-01T08:56:00Z" w:id="693">
                  <w:rPr/>
                </w:rPrChange>
              </w:rPr>
            </w:pPr>
          </w:p>
          <w:p w:rsidRPr="00581844" w:rsidR="00540926" w:rsidP="0007460B" w:rsidRDefault="00402814" w14:paraId="32FE8E6B" w14:textId="5A734D23">
            <w:pPr>
              <w:rPr>
                <w:b/>
                <w:bCs/>
                <w:lang w:val="nl-NL"/>
                <w:rPrChange w:author="Gabrielle Van Eykern" w:date="2020-06-01T08:56:00Z" w:id="694">
                  <w:rPr>
                    <w:b/>
                    <w:bCs/>
                  </w:rPr>
                </w:rPrChange>
              </w:rPr>
            </w:pPr>
            <w:del w:author="Gabrielle Van Eykern" w:date="2020-06-01T08:35:00Z" w:id="695">
              <w:r w:rsidRPr="00581844" w:rsidDel="003540E4">
                <w:rPr>
                  <w:b/>
                  <w:bCs/>
                  <w:lang w:val="nl-NL"/>
                  <w:rPrChange w:author="Gabrielle Van Eykern" w:date="2020-06-01T08:56:00Z" w:id="696">
                    <w:rPr>
                      <w:b/>
                      <w:bCs/>
                    </w:rPr>
                  </w:rPrChange>
                </w:rPr>
                <w:delText>S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697">
                  <w:rPr>
                    <w:b/>
                    <w:bCs/>
                  </w:rPr>
                </w:rPrChange>
              </w:rPr>
              <w:t>O</w:t>
            </w:r>
            <w:ins w:author="Gabrielle Van Eykern" w:date="2020-06-01T08:35:00Z" w:id="698">
              <w:r w:rsidRPr="00F04950" w:rsidR="003540E4">
                <w:rPr>
                  <w:b/>
                  <w:bCs/>
                  <w:lang w:val="nl-NL"/>
                </w:rPr>
                <w:t>PLOSSING</w:t>
              </w:r>
            </w:ins>
            <w:del w:author="Gabrielle Van Eykern" w:date="2020-06-01T08:35:00Z" w:id="699">
              <w:r w:rsidRPr="00581844" w:rsidDel="003540E4">
                <w:rPr>
                  <w:b/>
                  <w:bCs/>
                  <w:lang w:val="nl-NL"/>
                  <w:rPrChange w:author="Gabrielle Van Eykern" w:date="2020-06-01T08:56:00Z" w:id="700">
                    <w:rPr>
                      <w:b/>
                      <w:bCs/>
                    </w:rPr>
                  </w:rPrChange>
                </w:rPr>
                <w:delText>LUTION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701">
                  <w:rPr>
                    <w:b/>
                    <w:bCs/>
                  </w:rPr>
                </w:rPrChange>
              </w:rPr>
              <w:t xml:space="preserve">: </w:t>
            </w:r>
            <w:del w:author="Gabrielle Van Eykern" w:date="2020-06-01T08:36:00Z" w:id="702">
              <w:r w:rsidRPr="00581844" w:rsidDel="003540E4" w:rsidR="00950BF1">
                <w:rPr>
                  <w:lang w:val="nl-NL"/>
                  <w:rPrChange w:author="Gabrielle Van Eykern" w:date="2020-06-01T08:56:00Z" w:id="703">
                    <w:rPr/>
                  </w:rPrChange>
                </w:rPr>
                <w:delText>R</w:delText>
              </w:r>
            </w:del>
            <w:ins w:author="Gabrielle Van Eykern" w:date="2020-06-01T08:36:00Z" w:id="704">
              <w:r w:rsidRPr="00F04950" w:rsidR="003540E4">
                <w:rPr>
                  <w:lang w:val="nl-NL"/>
                </w:rPr>
                <w:t>Zorg goed voor de microbiële diversiteit op je huid door de probiotische popula</w:t>
              </w:r>
              <w:r w:rsidRPr="00581844" w:rsidR="003540E4">
                <w:rPr>
                  <w:lang w:val="nl-NL"/>
                  <w:rPrChange w:author="Gabrielle Van Eykern" w:date="2020-06-01T08:56:00Z" w:id="705">
                    <w:rPr>
                      <w:lang w:val="nl-NL"/>
                    </w:rPr>
                  </w:rPrChange>
                </w:rPr>
                <w:t>ties te ondersteunen.</w:t>
              </w:r>
            </w:ins>
            <w:del w:author="Gabrielle Van Eykern" w:date="2020-06-01T08:36:00Z" w:id="706">
              <w:r w:rsidRPr="00581844" w:rsidDel="003540E4" w:rsidR="00950BF1">
                <w:rPr>
                  <w:lang w:val="nl-NL"/>
                  <w:rPrChange w:author="Gabrielle Van Eykern" w:date="2020-06-01T08:56:00Z" w:id="707">
                    <w:rPr/>
                  </w:rPrChange>
                </w:rPr>
                <w:delText>ather p</w:delText>
              </w:r>
              <w:r w:rsidRPr="00581844" w:rsidDel="003540E4" w:rsidR="00087099">
                <w:rPr>
                  <w:lang w:val="nl-NL"/>
                  <w:rPrChange w:author="Gabrielle Van Eykern" w:date="2020-06-01T08:56:00Z" w:id="708">
                    <w:rPr/>
                  </w:rPrChange>
                </w:rPr>
                <w:delText xml:space="preserve">reserve the skin’s microbial diversity by </w:delText>
              </w:r>
              <w:r w:rsidRPr="00581844" w:rsidDel="003540E4" w:rsidR="00950BF1">
                <w:rPr>
                  <w:lang w:val="nl-NL"/>
                  <w:rPrChange w:author="Gabrielle Van Eykern" w:date="2020-06-01T08:56:00Z" w:id="709">
                    <w:rPr/>
                  </w:rPrChange>
                </w:rPr>
                <w:delText>supporting the</w:delText>
              </w:r>
              <w:r w:rsidRPr="00581844" w:rsidDel="003540E4" w:rsidR="00087099">
                <w:rPr>
                  <w:lang w:val="nl-NL"/>
                  <w:rPrChange w:author="Gabrielle Van Eykern" w:date="2020-06-01T08:56:00Z" w:id="710">
                    <w:rPr/>
                  </w:rPrChange>
                </w:rPr>
                <w:delText xml:space="preserve"> probiotic population</w:delText>
              </w:r>
              <w:r w:rsidRPr="00581844" w:rsidDel="003540E4" w:rsidR="00950BF1">
                <w:rPr>
                  <w:lang w:val="nl-NL"/>
                  <w:rPrChange w:author="Gabrielle Van Eykern" w:date="2020-06-01T08:56:00Z" w:id="711">
                    <w:rPr/>
                  </w:rPrChange>
                </w:rPr>
                <w:delText>s</w:delText>
              </w:r>
              <w:r w:rsidRPr="00581844" w:rsidDel="003540E4" w:rsidR="00087099">
                <w:rPr>
                  <w:lang w:val="nl-NL"/>
                  <w:rPrChange w:author="Gabrielle Van Eykern" w:date="2020-06-01T08:56:00Z" w:id="712">
                    <w:rPr/>
                  </w:rPrChange>
                </w:rPr>
                <w:delText xml:space="preserve"> on your skin</w:delText>
              </w:r>
              <w:r w:rsidRPr="00581844" w:rsidDel="003540E4" w:rsidR="00950BF1">
                <w:rPr>
                  <w:lang w:val="nl-NL"/>
                  <w:rPrChange w:author="Gabrielle Van Eykern" w:date="2020-06-01T08:56:00Z" w:id="713">
                    <w:rPr/>
                  </w:rPrChange>
                </w:rPr>
                <w:delText>.</w:delText>
              </w:r>
            </w:del>
            <w:r w:rsidRPr="00581844" w:rsidR="00950BF1">
              <w:rPr>
                <w:lang w:val="nl-NL"/>
                <w:rPrChange w:author="Gabrielle Van Eykern" w:date="2020-06-01T08:56:00Z" w:id="714">
                  <w:rPr/>
                </w:rPrChange>
              </w:rPr>
              <w:t xml:space="preserve"> </w:t>
            </w:r>
            <w:ins w:author="Gabrielle Van Eykern" w:date="2020-06-01T08:37:00Z" w:id="715">
              <w:r w:rsidRPr="00F04950" w:rsidR="003540E4">
                <w:rPr>
                  <w:lang w:val="nl-NL"/>
                </w:rPr>
                <w:t>Reinig je huid met milde natuurlijke producten die geen schadelijke synth</w:t>
              </w:r>
              <w:r w:rsidRPr="00581844" w:rsidR="003540E4">
                <w:rPr>
                  <w:lang w:val="nl-NL"/>
                  <w:rPrChange w:author="Gabrielle Van Eykern" w:date="2020-06-01T08:56:00Z" w:id="716">
                    <w:rPr>
                      <w:lang w:val="nl-NL"/>
                    </w:rPr>
                  </w:rPrChange>
                </w:rPr>
                <w:t>etische ingrediënten bevatten</w:t>
              </w:r>
            </w:ins>
            <w:del w:author="Gabrielle Van Eykern" w:date="2020-06-01T08:37:00Z" w:id="717">
              <w:r w:rsidRPr="00581844" w:rsidDel="003540E4" w:rsidR="00087099">
                <w:rPr>
                  <w:lang w:val="nl-NL"/>
                  <w:rPrChange w:author="Gabrielle Van Eykern" w:date="2020-06-01T08:56:00Z" w:id="718">
                    <w:rPr/>
                  </w:rPrChange>
                </w:rPr>
                <w:delText xml:space="preserve"> Cleanse the skin with gentle and natural products that are free from harsh synthetic </w:delText>
              </w:r>
              <w:r w:rsidRPr="00581844" w:rsidDel="003540E4" w:rsidR="00D46979">
                <w:rPr>
                  <w:lang w:val="nl-NL"/>
                  <w:rPrChange w:author="Gabrielle Van Eykern" w:date="2020-06-01T08:56:00Z" w:id="719">
                    <w:rPr/>
                  </w:rPrChange>
                </w:rPr>
                <w:delText>ingredients</w:delText>
              </w:r>
            </w:del>
            <w:r w:rsidRPr="00581844" w:rsidR="00087099">
              <w:rPr>
                <w:lang w:val="nl-NL"/>
                <w:rPrChange w:author="Gabrielle Van Eykern" w:date="2020-06-01T08:56:00Z" w:id="720">
                  <w:rPr/>
                </w:rPrChange>
              </w:rPr>
              <w:t xml:space="preserve">. </w:t>
            </w:r>
            <w:ins w:author="Gabrielle Van Eykern" w:date="2020-06-01T08:38:00Z" w:id="721">
              <w:r w:rsidRPr="00F04950" w:rsidR="003540E4">
                <w:rPr>
                  <w:lang w:val="nl-NL"/>
                </w:rPr>
                <w:t xml:space="preserve">De </w:t>
              </w:r>
            </w:ins>
            <w:del w:author="Gabrielle Van Eykern" w:date="2020-06-01T08:37:00Z" w:id="722">
              <w:r w:rsidRPr="00581844" w:rsidDel="003540E4" w:rsidR="001D7F12">
                <w:rPr>
                  <w:lang w:val="nl-NL"/>
                  <w:rPrChange w:author="Gabrielle Van Eykern" w:date="2020-06-01T08:56:00Z" w:id="723">
                    <w:rPr/>
                  </w:rPrChange>
                </w:rPr>
                <w:delText xml:space="preserve">The </w:delText>
              </w:r>
            </w:del>
            <w:r w:rsidRPr="00581844" w:rsidR="00F04950">
              <w:rPr>
                <w:lang w:val="nl-NL"/>
                <w:rPrChange w:author="Gabrielle Van Eykern" w:date="2020-06-01T08:56:00Z" w:id="724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725">
                  <w:rPr/>
                </w:rPrChange>
              </w:rPr>
              <w:instrText xml:space="preserve"> HYPERLINK "https://www.esseskincare.com/what-does-my-microbiome-do-for-me/" </w:instrText>
            </w:r>
            <w:r w:rsidRPr="00581844" w:rsidR="00F04950">
              <w:rPr>
                <w:lang w:val="nl-NL"/>
                <w:rPrChange w:author="Gabrielle Van Eykern" w:date="2020-06-01T08:56:00Z" w:id="726">
                  <w:rPr/>
                </w:rPrChange>
              </w:rPr>
              <w:fldChar w:fldCharType="separate"/>
            </w:r>
            <w:r w:rsidRPr="00581844" w:rsidR="001D7F12">
              <w:rPr>
                <w:rStyle w:val="Hyperlink"/>
                <w:lang w:val="nl-NL"/>
                <w:rPrChange w:author="Gabrielle Van Eykern" w:date="2020-06-01T08:56:00Z" w:id="727">
                  <w:rPr>
                    <w:rStyle w:val="Hyperlink"/>
                  </w:rPr>
                </w:rPrChange>
              </w:rPr>
              <w:t xml:space="preserve">Esse </w:t>
            </w:r>
            <w:del w:author="Gabrielle Van Eykern" w:date="2020-06-01T08:38:00Z" w:id="728">
              <w:r w:rsidRPr="00581844" w:rsidDel="003540E4" w:rsidR="001D7F12">
                <w:rPr>
                  <w:rStyle w:val="Hyperlink"/>
                  <w:lang w:val="nl-NL"/>
                  <w:rPrChange w:author="Gabrielle Van Eykern" w:date="2020-06-01T08:56:00Z" w:id="729">
                    <w:rPr>
                      <w:rStyle w:val="Hyperlink"/>
                    </w:rPr>
                  </w:rPrChange>
                </w:rPr>
                <w:delText>range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730">
                  <w:rPr>
                    <w:rStyle w:val="Hyperlink"/>
                  </w:rPr>
                </w:rPrChange>
              </w:rPr>
              <w:fldChar w:fldCharType="end"/>
            </w:r>
            <w:ins w:author="Gabrielle Van Eykern" w:date="2020-06-01T08:38:00Z" w:id="731">
              <w:r w:rsidRPr="00F04950" w:rsidR="003540E4">
                <w:rPr>
                  <w:rStyle w:val="Hyperlink"/>
                  <w:lang w:val="nl-NL"/>
                </w:rPr>
                <w:t>l</w:t>
              </w:r>
              <w:r w:rsidRPr="00581844" w:rsidR="003540E4">
                <w:rPr>
                  <w:rStyle w:val="Hyperlink"/>
                  <w:lang w:val="nl-NL"/>
                  <w:rPrChange w:author="Gabrielle Van Eykern" w:date="2020-06-01T08:56:00Z" w:id="732">
                    <w:rPr>
                      <w:rStyle w:val="Hyperlink"/>
                    </w:rPr>
                  </w:rPrChange>
                </w:rPr>
                <w:t>ijn</w:t>
              </w:r>
            </w:ins>
            <w:r w:rsidRPr="00581844" w:rsidR="001D7F12">
              <w:rPr>
                <w:lang w:val="nl-NL"/>
                <w:rPrChange w:author="Gabrielle Van Eykern" w:date="2020-06-01T08:56:00Z" w:id="733">
                  <w:rPr/>
                </w:rPrChange>
              </w:rPr>
              <w:t xml:space="preserve"> </w:t>
            </w:r>
            <w:ins w:author="Gabrielle Van Eykern" w:date="2020-06-01T08:38:00Z" w:id="734">
              <w:r w:rsidRPr="00F04950" w:rsidR="003540E4">
                <w:rPr>
                  <w:lang w:val="nl-NL"/>
                </w:rPr>
                <w:t>met probiotische huidverzorgingsproducten bieden een alternatief voor de vele commercieel geproduc</w:t>
              </w:r>
            </w:ins>
            <w:ins w:author="Gabrielle Van Eykern" w:date="2020-06-01T08:39:00Z" w:id="735">
              <w:r w:rsidRPr="00581844" w:rsidR="003540E4">
                <w:rPr>
                  <w:lang w:val="nl-NL"/>
                  <w:rPrChange w:author="Gabrielle Van Eykern" w:date="2020-06-01T08:56:00Z" w:id="736">
                    <w:rPr>
                      <w:lang w:val="nl-NL"/>
                    </w:rPr>
                  </w:rPrChange>
                </w:rPr>
                <w:t xml:space="preserve">eerde synthetische </w:t>
              </w:r>
              <w:r w:rsidRPr="00581844" w:rsidR="008666DE">
                <w:rPr>
                  <w:lang w:val="nl-NL"/>
                  <w:rPrChange w:author="Gabrielle Van Eykern" w:date="2020-06-01T08:56:00Z" w:id="737">
                    <w:rPr>
                      <w:lang w:val="nl-NL"/>
                    </w:rPr>
                  </w:rPrChange>
                </w:rPr>
                <w:t>massa</w:t>
              </w:r>
              <w:r w:rsidRPr="00581844" w:rsidR="003540E4">
                <w:rPr>
                  <w:lang w:val="nl-NL"/>
                  <w:rPrChange w:author="Gabrielle Van Eykern" w:date="2020-06-01T08:56:00Z" w:id="738">
                    <w:rPr>
                      <w:lang w:val="nl-NL"/>
                    </w:rPr>
                  </w:rPrChange>
                </w:rPr>
                <w:t>producten én ze werken samen met je natuurlijke</w:t>
              </w:r>
              <w:r w:rsidRPr="00581844" w:rsidR="008666DE">
                <w:rPr>
                  <w:lang w:val="nl-NL"/>
                  <w:rPrChange w:author="Gabrielle Van Eykern" w:date="2020-06-01T08:56:00Z" w:id="739">
                    <w:rPr>
                      <w:lang w:val="nl-NL"/>
                    </w:rPr>
                  </w:rPrChange>
                </w:rPr>
                <w:t xml:space="preserve"> microbioom.</w:t>
              </w:r>
            </w:ins>
            <w:del w:author="Gabrielle Van Eykern" w:date="2020-06-01T08:38:00Z" w:id="740">
              <w:r w:rsidRPr="00581844" w:rsidDel="003540E4" w:rsidR="001D7F12">
                <w:rPr>
                  <w:lang w:val="nl-NL"/>
                  <w:rPrChange w:author="Gabrielle Van Eykern" w:date="2020-06-01T08:56:00Z" w:id="741">
                    <w:rPr/>
                  </w:rPrChange>
                </w:rPr>
                <w:delText>o</w:delText>
              </w:r>
            </w:del>
            <w:del w:author="Gabrielle Van Eykern" w:date="2020-06-01T08:39:00Z" w:id="742">
              <w:r w:rsidRPr="00581844" w:rsidDel="008666DE" w:rsidR="001D7F12">
                <w:rPr>
                  <w:lang w:val="nl-NL"/>
                  <w:rPrChange w:author="Gabrielle Van Eykern" w:date="2020-06-01T08:56:00Z" w:id="743">
                    <w:rPr/>
                  </w:rPrChange>
                </w:rPr>
                <w:delText>f probiotic skincare products provides alternatives to commercially-available mass-produced synthetic products</w:delText>
              </w:r>
              <w:r w:rsidRPr="00581844" w:rsidDel="008666DE" w:rsidR="00540926">
                <w:rPr>
                  <w:lang w:val="nl-NL"/>
                  <w:rPrChange w:author="Gabrielle Van Eykern" w:date="2020-06-01T08:56:00Z" w:id="744">
                    <w:rPr/>
                  </w:rPrChange>
                </w:rPr>
                <w:delText>,</w:delText>
              </w:r>
              <w:r w:rsidRPr="00581844" w:rsidDel="008666DE" w:rsidR="001D7F12">
                <w:rPr>
                  <w:lang w:val="nl-NL"/>
                  <w:rPrChange w:author="Gabrielle Van Eykern" w:date="2020-06-01T08:56:00Z" w:id="745">
                    <w:rPr/>
                  </w:rPrChange>
                </w:rPr>
                <w:delText xml:space="preserve"> which work with your skin’s natural microbiome.</w:delText>
              </w:r>
            </w:del>
          </w:p>
          <w:p w:rsidRPr="00581844" w:rsidR="00540926" w:rsidP="0007460B" w:rsidRDefault="00540926" w14:paraId="24A720AD" w14:textId="77777777">
            <w:pPr>
              <w:rPr>
                <w:b/>
                <w:bCs/>
                <w:lang w:val="nl-NL"/>
                <w:rPrChange w:author="Gabrielle Van Eykern" w:date="2020-06-01T08:56:00Z" w:id="746">
                  <w:rPr>
                    <w:b/>
                    <w:bCs/>
                  </w:rPr>
                </w:rPrChange>
              </w:rPr>
            </w:pPr>
          </w:p>
          <w:p w:rsidRPr="00581844" w:rsidR="0007460B" w:rsidP="0007460B" w:rsidRDefault="0007460B" w14:paraId="0F217B8A" w14:textId="04574AB7">
            <w:pPr>
              <w:rPr>
                <w:lang w:val="nl-NL"/>
                <w:rPrChange w:author="Gabrielle Van Eykern" w:date="2020-06-01T08:56:00Z" w:id="747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748">
                  <w:rPr>
                    <w:b/>
                    <w:bCs/>
                  </w:rPr>
                </w:rPrChange>
              </w:rPr>
              <w:t>MYTH</w:t>
            </w:r>
            <w:ins w:author="Gabrielle Van Eykern" w:date="2020-06-01T08:40:00Z" w:id="749">
              <w:r w:rsidRPr="00F04950" w:rsidR="008666DE">
                <w:rPr>
                  <w:b/>
                  <w:bCs/>
                  <w:lang w:val="nl-NL"/>
                </w:rPr>
                <w:t>E</w:t>
              </w:r>
            </w:ins>
            <w:r w:rsidRPr="00581844">
              <w:rPr>
                <w:b/>
                <w:bCs/>
                <w:lang w:val="nl-NL"/>
                <w:rPrChange w:author="Gabrielle Van Eykern" w:date="2020-06-01T08:56:00Z" w:id="750">
                  <w:rPr>
                    <w:b/>
                    <w:bCs/>
                  </w:rPr>
                </w:rPrChange>
              </w:rPr>
              <w:t xml:space="preserve"> </w:t>
            </w:r>
            <w:r w:rsidRPr="00581844" w:rsidR="00540926">
              <w:rPr>
                <w:b/>
                <w:bCs/>
                <w:lang w:val="nl-NL"/>
                <w:rPrChange w:author="Gabrielle Van Eykern" w:date="2020-06-01T08:56:00Z" w:id="751">
                  <w:rPr>
                    <w:b/>
                    <w:bCs/>
                  </w:rPr>
                </w:rPrChange>
              </w:rPr>
              <w:t>5</w:t>
            </w:r>
            <w:r w:rsidRPr="00581844">
              <w:rPr>
                <w:b/>
                <w:bCs/>
                <w:lang w:val="nl-NL"/>
                <w:rPrChange w:author="Gabrielle Van Eykern" w:date="2020-06-01T08:56:00Z" w:id="752">
                  <w:rPr>
                    <w:b/>
                    <w:bCs/>
                  </w:rPr>
                </w:rPrChange>
              </w:rPr>
              <w:t>:</w:t>
            </w:r>
            <w:r w:rsidRPr="00581844">
              <w:rPr>
                <w:lang w:val="nl-NL"/>
                <w:rPrChange w:author="Gabrielle Van Eykern" w:date="2020-06-01T08:56:00Z" w:id="753">
                  <w:rPr/>
                </w:rPrChange>
              </w:rPr>
              <w:t xml:space="preserve"> </w:t>
            </w:r>
            <w:ins w:author="Gabrielle Van Eykern" w:date="2020-06-01T08:40:00Z" w:id="754">
              <w:r w:rsidRPr="00F04950" w:rsidR="008666DE">
                <w:rPr>
                  <w:lang w:val="nl-NL"/>
                </w:rPr>
                <w:t>Gevoelige huid kan niet worden behandeld, je zult ermee moeten leven.</w:t>
              </w:r>
            </w:ins>
            <w:del w:author="Gabrielle Van Eykern" w:date="2020-06-01T08:40:00Z" w:id="755">
              <w:r w:rsidRPr="00581844" w:rsidDel="008666DE">
                <w:rPr>
                  <w:lang w:val="nl-NL"/>
                  <w:rPrChange w:author="Gabrielle Van Eykern" w:date="2020-06-01T08:56:00Z" w:id="756">
                    <w:rPr/>
                  </w:rPrChange>
                </w:rPr>
                <w:delText>Sensitive skin cannot be treated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757">
                    <w:rPr/>
                  </w:rPrChange>
                </w:rPr>
                <w:delText>,</w:delText>
              </w:r>
              <w:r w:rsidRPr="00581844" w:rsidDel="008666DE">
                <w:rPr>
                  <w:lang w:val="nl-NL"/>
                  <w:rPrChange w:author="Gabrielle Van Eykern" w:date="2020-06-01T08:56:00Z" w:id="758">
                    <w:rPr/>
                  </w:rPrChange>
                </w:rPr>
                <w:delText xml:space="preserve"> and 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759">
                    <w:rPr/>
                  </w:rPrChange>
                </w:rPr>
                <w:delText>you</w:delText>
              </w:r>
              <w:r w:rsidRPr="00581844" w:rsidDel="008666DE" w:rsidR="00BF3974">
                <w:rPr>
                  <w:lang w:val="nl-NL"/>
                  <w:rPrChange w:author="Gabrielle Van Eykern" w:date="2020-06-01T08:56:00Z" w:id="760">
                    <w:rPr/>
                  </w:rPrChange>
                </w:rPr>
                <w:delText xml:space="preserve"> must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761">
                    <w:rPr/>
                  </w:rPrChange>
                </w:rPr>
                <w:delText xml:space="preserve"> just live with it.</w:delText>
              </w:r>
            </w:del>
          </w:p>
          <w:p w:rsidRPr="00581844" w:rsidR="0007460B" w:rsidP="0007460B" w:rsidRDefault="0007460B" w14:paraId="128D0359" w14:textId="77777777">
            <w:pPr>
              <w:rPr>
                <w:lang w:val="nl-NL"/>
                <w:rPrChange w:author="Gabrielle Van Eykern" w:date="2020-06-01T08:56:00Z" w:id="762">
                  <w:rPr/>
                </w:rPrChange>
              </w:rPr>
            </w:pPr>
          </w:p>
          <w:p w:rsidRPr="00581844" w:rsidR="0007460B" w:rsidP="0007460B" w:rsidRDefault="0007460B" w14:paraId="46C6393C" w14:textId="1DBBCC22">
            <w:pPr>
              <w:rPr>
                <w:lang w:val="nl-NL"/>
                <w:rPrChange w:author="Gabrielle Van Eykern" w:date="2020-06-01T08:56:00Z" w:id="763">
                  <w:rPr/>
                </w:rPrChange>
              </w:rPr>
            </w:pPr>
            <w:r w:rsidRPr="00581844">
              <w:rPr>
                <w:b/>
                <w:bCs/>
                <w:lang w:val="nl-NL"/>
                <w:rPrChange w:author="Gabrielle Van Eykern" w:date="2020-06-01T08:56:00Z" w:id="764">
                  <w:rPr>
                    <w:b/>
                    <w:bCs/>
                  </w:rPr>
                </w:rPrChange>
              </w:rPr>
              <w:t>F</w:t>
            </w:r>
            <w:del w:author="Gabrielle Van Eykern" w:date="2020-06-01T08:40:00Z" w:id="765">
              <w:r w:rsidRPr="00581844" w:rsidDel="008666DE">
                <w:rPr>
                  <w:b/>
                  <w:bCs/>
                  <w:lang w:val="nl-NL"/>
                  <w:rPrChange w:author="Gabrielle Van Eykern" w:date="2020-06-01T08:56:00Z" w:id="766">
                    <w:rPr>
                      <w:b/>
                      <w:bCs/>
                    </w:rPr>
                  </w:rPrChange>
                </w:rPr>
                <w:delText>AC</w:delText>
              </w:r>
            </w:del>
            <w:ins w:author="Gabrielle Van Eykern" w:date="2020-06-01T08:40:00Z" w:id="767">
              <w:r w:rsidRPr="00F04950" w:rsidR="008666DE">
                <w:rPr>
                  <w:b/>
                  <w:bCs/>
                  <w:lang w:val="nl-NL"/>
                </w:rPr>
                <w:t>EI</w:t>
              </w:r>
            </w:ins>
            <w:r w:rsidRPr="00581844">
              <w:rPr>
                <w:b/>
                <w:bCs/>
                <w:lang w:val="nl-NL"/>
                <w:rPrChange w:author="Gabrielle Van Eykern" w:date="2020-06-01T08:56:00Z" w:id="768">
                  <w:rPr>
                    <w:b/>
                    <w:bCs/>
                  </w:rPr>
                </w:rPrChange>
              </w:rPr>
              <w:t>T:</w:t>
            </w:r>
            <w:r w:rsidRPr="00581844">
              <w:rPr>
                <w:lang w:val="nl-NL"/>
                <w:rPrChange w:author="Gabrielle Van Eykern" w:date="2020-06-01T08:56:00Z" w:id="769">
                  <w:rPr/>
                </w:rPrChange>
              </w:rPr>
              <w:t xml:space="preserve"> </w:t>
            </w:r>
            <w:r w:rsidRPr="00581844" w:rsidR="00F04950">
              <w:rPr>
                <w:lang w:val="nl-NL"/>
                <w:rPrChange w:author="Gabrielle Van Eykern" w:date="2020-06-01T08:56:00Z" w:id="770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771">
                  <w:rPr/>
                </w:rPrChange>
              </w:rPr>
              <w:instrText xml:space="preserve"> HYPERLINK "https://www.esseskincare.com/skin-concern/sensitivity/" </w:instrText>
            </w:r>
            <w:r w:rsidRPr="00581844" w:rsidR="00F04950">
              <w:rPr>
                <w:lang w:val="nl-NL"/>
                <w:rPrChange w:author="Gabrielle Van Eykern" w:date="2020-06-01T08:56:00Z" w:id="772">
                  <w:rPr/>
                </w:rPrChange>
              </w:rPr>
              <w:fldChar w:fldCharType="separate"/>
            </w:r>
            <w:del w:author="Gabrielle Van Eykern" w:date="2020-06-01T08:41:00Z" w:id="773">
              <w:r w:rsidRPr="00581844" w:rsidDel="008666DE">
                <w:rPr>
                  <w:rStyle w:val="Hyperlink"/>
                  <w:lang w:val="nl-NL"/>
                  <w:rPrChange w:author="Gabrielle Van Eykern" w:date="2020-06-01T08:56:00Z" w:id="774">
                    <w:rPr>
                      <w:rStyle w:val="Hyperlink"/>
                    </w:rPr>
                  </w:rPrChange>
                </w:rPr>
                <w:delText>S</w:delText>
              </w:r>
            </w:del>
            <w:ins w:author="Gabrielle Van Eykern" w:date="2020-06-01T08:41:00Z" w:id="775">
              <w:r w:rsidRPr="00581844" w:rsidR="008666DE">
                <w:rPr>
                  <w:rStyle w:val="Hyperlink"/>
                  <w:lang w:val="nl-NL"/>
                  <w:rPrChange w:author="Gabrielle Van Eykern" w:date="2020-06-01T08:56:00Z" w:id="776">
                    <w:rPr>
                      <w:rStyle w:val="Hyperlink"/>
                      <w:lang w:val="nl-NL"/>
                    </w:rPr>
                  </w:rPrChange>
                </w:rPr>
                <w:t>G</w:t>
              </w:r>
              <w:r w:rsidRPr="00581844" w:rsidR="008666DE">
                <w:rPr>
                  <w:rStyle w:val="Hyperlink"/>
                  <w:lang w:val="nl-NL"/>
                  <w:rPrChange w:author="Gabrielle Van Eykern" w:date="2020-06-01T08:56:00Z" w:id="777">
                    <w:rPr>
                      <w:rStyle w:val="Hyperlink"/>
                    </w:rPr>
                  </w:rPrChange>
                </w:rPr>
                <w:t>evoeligheid van de huid</w:t>
              </w:r>
            </w:ins>
            <w:del w:author="Gabrielle Van Eykern" w:date="2020-06-01T08:41:00Z" w:id="778">
              <w:r w:rsidRPr="00581844" w:rsidDel="008666DE">
                <w:rPr>
                  <w:rStyle w:val="Hyperlink"/>
                  <w:lang w:val="nl-NL"/>
                  <w:rPrChange w:author="Gabrielle Van Eykern" w:date="2020-06-01T08:56:00Z" w:id="779">
                    <w:rPr>
                      <w:rStyle w:val="Hyperlink"/>
                    </w:rPr>
                  </w:rPrChange>
                </w:rPr>
                <w:delText>kin sensitivity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780">
                  <w:rPr>
                    <w:rStyle w:val="Hyperlink"/>
                  </w:rPr>
                </w:rPrChange>
              </w:rPr>
              <w:fldChar w:fldCharType="end"/>
            </w:r>
            <w:r w:rsidRPr="00581844">
              <w:rPr>
                <w:lang w:val="nl-NL"/>
                <w:rPrChange w:author="Gabrielle Van Eykern" w:date="2020-06-01T08:56:00Z" w:id="781">
                  <w:rPr/>
                </w:rPrChange>
              </w:rPr>
              <w:t xml:space="preserve"> </w:t>
            </w:r>
            <w:ins w:author="Gabrielle Van Eykern" w:date="2020-06-01T08:41:00Z" w:id="782">
              <w:r w:rsidRPr="00F04950" w:rsidR="008666DE">
                <w:rPr>
                  <w:lang w:val="nl-NL"/>
                </w:rPr>
                <w:t xml:space="preserve">zorgt voor vele huidproblemen </w:t>
              </w:r>
              <w:r w:rsidRPr="00581844" w:rsidR="008666DE">
                <w:rPr>
                  <w:lang w:val="nl-NL"/>
                  <w:rPrChange w:author="Gabrielle Van Eykern" w:date="2020-06-01T08:56:00Z" w:id="783">
                    <w:rPr>
                      <w:lang w:val="nl-NL"/>
                    </w:rPr>
                  </w:rPrChange>
                </w:rPr>
                <w:t>overal ter wereld.</w:t>
              </w:r>
            </w:ins>
            <w:del w:author="Gabrielle Van Eykern" w:date="2020-06-01T08:41:00Z" w:id="784">
              <w:r w:rsidRPr="00581844" w:rsidDel="008666DE">
                <w:rPr>
                  <w:lang w:val="nl-NL"/>
                  <w:rPrChange w:author="Gabrielle Van Eykern" w:date="2020-06-01T08:56:00Z" w:id="785">
                    <w:rPr/>
                  </w:rPrChange>
                </w:rPr>
                <w:delText>accounts for m</w:delText>
              </w:r>
              <w:r w:rsidRPr="00581844" w:rsidDel="008666DE" w:rsidR="00BF3974">
                <w:rPr>
                  <w:lang w:val="nl-NL"/>
                  <w:rPrChange w:author="Gabrielle Van Eykern" w:date="2020-06-01T08:56:00Z" w:id="786">
                    <w:rPr/>
                  </w:rPrChange>
                </w:rPr>
                <w:delText>any</w:delText>
              </w:r>
              <w:r w:rsidRPr="00581844" w:rsidDel="008666DE">
                <w:rPr>
                  <w:lang w:val="nl-NL"/>
                  <w:rPrChange w:author="Gabrielle Van Eykern" w:date="2020-06-01T08:56:00Z" w:id="787">
                    <w:rPr/>
                  </w:rPrChange>
                </w:rPr>
                <w:delText xml:space="preserve"> skin concerns throughout the world.</w:delText>
              </w:r>
            </w:del>
            <w:r w:rsidRPr="00581844">
              <w:rPr>
                <w:lang w:val="nl-NL"/>
                <w:rPrChange w:author="Gabrielle Van Eykern" w:date="2020-06-01T08:56:00Z" w:id="788">
                  <w:rPr/>
                </w:rPrChange>
              </w:rPr>
              <w:t xml:space="preserve"> </w:t>
            </w:r>
            <w:ins w:author="Gabrielle Van Eykern" w:date="2020-06-01T08:42:00Z" w:id="789">
              <w:r w:rsidRPr="00F04950" w:rsidR="008666DE">
                <w:rPr>
                  <w:lang w:val="nl-NL"/>
                </w:rPr>
                <w:t xml:space="preserve">Dat is de reden dat fabrikanten van huidverzorging veel geld spenderen aan het </w:t>
              </w:r>
              <w:r w:rsidRPr="00581844" w:rsidR="008666DE">
                <w:rPr>
                  <w:lang w:val="nl-NL"/>
                  <w:rPrChange w:author="Gabrielle Van Eykern" w:date="2020-06-01T08:56:00Z" w:id="790">
                    <w:rPr>
                      <w:lang w:val="nl-NL"/>
                    </w:rPr>
                  </w:rPrChange>
                </w:rPr>
                <w:t xml:space="preserve">ontwikkelen van producten die </w:t>
              </w:r>
            </w:ins>
            <w:ins w:author="Gabrielle Van Eykern" w:date="2020-06-01T08:43:00Z" w:id="791">
              <w:r w:rsidRPr="00581844" w:rsidR="008666DE">
                <w:rPr>
                  <w:lang w:val="nl-NL"/>
                  <w:rPrChange w:author="Gabrielle Van Eykern" w:date="2020-06-01T08:56:00Z" w:id="792">
                    <w:rPr>
                      <w:lang w:val="nl-NL"/>
                    </w:rPr>
                  </w:rPrChange>
                </w:rPr>
                <w:t>dit kunnen verhelpen.</w:t>
              </w:r>
            </w:ins>
            <w:del w:author="Gabrielle Van Eykern" w:date="2020-06-01T08:43:00Z" w:id="793">
              <w:r w:rsidRPr="00581844" w:rsidDel="008666DE">
                <w:rPr>
                  <w:lang w:val="nl-NL"/>
                  <w:rPrChange w:author="Gabrielle Van Eykern" w:date="2020-06-01T08:56:00Z" w:id="794">
                    <w:rPr/>
                  </w:rPrChange>
                </w:rPr>
                <w:delText xml:space="preserve">As a result, skincare manufacturers spend a lot of money and resources on developing products that address and control </w:delText>
              </w:r>
              <w:r w:rsidRPr="00581844" w:rsidDel="008666DE" w:rsidR="001D7F12">
                <w:rPr>
                  <w:lang w:val="nl-NL"/>
                  <w:rPrChange w:author="Gabrielle Van Eykern" w:date="2020-06-01T08:56:00Z" w:id="795">
                    <w:rPr/>
                  </w:rPrChange>
                </w:rPr>
                <w:delText xml:space="preserve">this </w:delText>
              </w:r>
              <w:r w:rsidRPr="00581844" w:rsidDel="008666DE">
                <w:rPr>
                  <w:lang w:val="nl-NL"/>
                  <w:rPrChange w:author="Gabrielle Van Eykern" w:date="2020-06-01T08:56:00Z" w:id="796">
                    <w:rPr/>
                  </w:rPrChange>
                </w:rPr>
                <w:delText xml:space="preserve">skin 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797">
                    <w:rPr/>
                  </w:rPrChange>
                </w:rPr>
                <w:delText>issue.</w:delText>
              </w:r>
            </w:del>
            <w:r w:rsidRPr="00581844" w:rsidR="00F84EC3">
              <w:rPr>
                <w:lang w:val="nl-NL"/>
                <w:rPrChange w:author="Gabrielle Van Eykern" w:date="2020-06-01T08:56:00Z" w:id="798">
                  <w:rPr/>
                </w:rPrChange>
              </w:rPr>
              <w:t xml:space="preserve"> </w:t>
            </w:r>
          </w:p>
          <w:p w:rsidRPr="00581844" w:rsidR="0007460B" w:rsidP="0007460B" w:rsidRDefault="0007460B" w14:paraId="3D8E8CB6" w14:textId="77777777">
            <w:pPr>
              <w:rPr>
                <w:lang w:val="nl-NL"/>
                <w:rPrChange w:author="Gabrielle Van Eykern" w:date="2020-06-01T08:56:00Z" w:id="799">
                  <w:rPr/>
                </w:rPrChange>
              </w:rPr>
            </w:pPr>
          </w:p>
          <w:p w:rsidRPr="00581844" w:rsidR="00402814" w:rsidP="00402814" w:rsidRDefault="0007460B" w14:paraId="31CA9568" w14:textId="3EC7DFB3">
            <w:pPr>
              <w:rPr>
                <w:lang w:val="nl-NL"/>
                <w:rPrChange w:author="Gabrielle Van Eykern" w:date="2020-06-01T08:56:00Z" w:id="800">
                  <w:rPr/>
                </w:rPrChange>
              </w:rPr>
            </w:pPr>
            <w:del w:author="Gabrielle Van Eykern" w:date="2020-06-01T08:43:00Z" w:id="801">
              <w:r w:rsidRPr="00581844" w:rsidDel="008666DE">
                <w:rPr>
                  <w:b/>
                  <w:bCs/>
                  <w:lang w:val="nl-NL"/>
                  <w:rPrChange w:author="Gabrielle Van Eykern" w:date="2020-06-01T08:56:00Z" w:id="802">
                    <w:rPr>
                      <w:b/>
                      <w:bCs/>
                    </w:rPr>
                  </w:rPrChange>
                </w:rPr>
                <w:delText>S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803">
                  <w:rPr>
                    <w:b/>
                    <w:bCs/>
                  </w:rPr>
                </w:rPrChange>
              </w:rPr>
              <w:t>O</w:t>
            </w:r>
            <w:ins w:author="Gabrielle Van Eykern" w:date="2020-06-01T08:43:00Z" w:id="804">
              <w:r w:rsidRPr="00F04950" w:rsidR="008666DE">
                <w:rPr>
                  <w:b/>
                  <w:bCs/>
                  <w:lang w:val="nl-NL"/>
                </w:rPr>
                <w:t>PLOSSING</w:t>
              </w:r>
            </w:ins>
            <w:del w:author="Gabrielle Van Eykern" w:date="2020-06-01T08:43:00Z" w:id="805">
              <w:r w:rsidRPr="00581844" w:rsidDel="008666DE">
                <w:rPr>
                  <w:b/>
                  <w:bCs/>
                  <w:lang w:val="nl-NL"/>
                  <w:rPrChange w:author="Gabrielle Van Eykern" w:date="2020-06-01T08:56:00Z" w:id="806">
                    <w:rPr>
                      <w:b/>
                      <w:bCs/>
                    </w:rPr>
                  </w:rPrChange>
                </w:rPr>
                <w:delText>LUTION</w:delText>
              </w:r>
            </w:del>
            <w:r w:rsidRPr="00581844">
              <w:rPr>
                <w:b/>
                <w:bCs/>
                <w:lang w:val="nl-NL"/>
                <w:rPrChange w:author="Gabrielle Van Eykern" w:date="2020-06-01T08:56:00Z" w:id="807">
                  <w:rPr>
                    <w:b/>
                    <w:bCs/>
                  </w:rPr>
                </w:rPrChange>
              </w:rPr>
              <w:t xml:space="preserve">: </w:t>
            </w:r>
            <w:r w:rsidRPr="00581844" w:rsidR="00F04950">
              <w:rPr>
                <w:lang w:val="nl-NL"/>
                <w:rPrChange w:author="Gabrielle Van Eykern" w:date="2020-06-01T08:56:00Z" w:id="808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809">
                  <w:rPr/>
                </w:rPrChange>
              </w:rPr>
              <w:instrText xml:space="preserve"> HYPERLINK "https://www.esseskincare.com/skin-concern/sensitivity/" </w:instrText>
            </w:r>
            <w:r w:rsidRPr="00581844" w:rsidR="00F04950">
              <w:rPr>
                <w:lang w:val="nl-NL"/>
                <w:rPrChange w:author="Gabrielle Van Eykern" w:date="2020-06-01T08:56:00Z" w:id="810">
                  <w:rPr/>
                </w:rPrChange>
              </w:rPr>
              <w:fldChar w:fldCharType="separate"/>
            </w:r>
            <w:r w:rsidRPr="00581844" w:rsidR="00F84EC3">
              <w:rPr>
                <w:rStyle w:val="Hyperlink"/>
                <w:lang w:val="nl-NL"/>
                <w:rPrChange w:author="Gabrielle Van Eykern" w:date="2020-06-01T08:56:00Z" w:id="811">
                  <w:rPr>
                    <w:rStyle w:val="Hyperlink"/>
                  </w:rPr>
                </w:rPrChange>
              </w:rPr>
              <w:t>Esse</w:t>
            </w:r>
            <w:r w:rsidRPr="00581844" w:rsidR="00F04950">
              <w:rPr>
                <w:rStyle w:val="Hyperlink"/>
                <w:lang w:val="nl-NL"/>
                <w:rPrChange w:author="Gabrielle Van Eykern" w:date="2020-06-01T08:56:00Z" w:id="812">
                  <w:rPr>
                    <w:rStyle w:val="Hyperlink"/>
                  </w:rPr>
                </w:rPrChange>
              </w:rPr>
              <w:fldChar w:fldCharType="end"/>
            </w:r>
            <w:r w:rsidRPr="00581844" w:rsidR="00F84EC3">
              <w:rPr>
                <w:lang w:val="nl-NL"/>
                <w:rPrChange w:author="Gabrielle Van Eykern" w:date="2020-06-01T08:56:00Z" w:id="813">
                  <w:rPr/>
                </w:rPrChange>
              </w:rPr>
              <w:t xml:space="preserve"> </w:t>
            </w:r>
            <w:ins w:author="Gabrielle Van Eykern" w:date="2020-06-01T08:44:00Z" w:id="814">
              <w:r w:rsidRPr="00F04950" w:rsidR="008666DE">
                <w:rPr>
                  <w:lang w:val="nl-NL"/>
                </w:rPr>
                <w:t xml:space="preserve">is al </w:t>
              </w:r>
            </w:ins>
            <w:ins w:author="Gabrielle Van Eykern" w:date="2020-06-01T08:45:00Z" w:id="815">
              <w:r w:rsidRPr="00F04950" w:rsidR="008666DE">
                <w:rPr>
                  <w:lang w:val="nl-NL"/>
                </w:rPr>
                <w:t>b</w:t>
              </w:r>
              <w:r w:rsidRPr="00581844" w:rsidR="008666DE">
                <w:rPr>
                  <w:lang w:val="nl-NL"/>
                  <w:rPrChange w:author="Gabrielle Van Eykern" w:date="2020-06-01T08:56:00Z" w:id="816">
                    <w:rPr/>
                  </w:rPrChange>
                </w:rPr>
                <w:t xml:space="preserve">ijna </w:t>
              </w:r>
            </w:ins>
            <w:ins w:author="Gabrielle Van Eykern" w:date="2020-06-01T08:44:00Z" w:id="817">
              <w:r w:rsidRPr="00F04950" w:rsidR="008666DE">
                <w:rPr>
                  <w:lang w:val="nl-NL"/>
                </w:rPr>
                <w:t xml:space="preserve">20 jaar bezig met het ontwikkelen en maken van natuurlijke en effectieve </w:t>
              </w:r>
            </w:ins>
            <w:del w:author="Gabrielle Van Eykern" w:date="2020-06-01T08:44:00Z" w:id="818">
              <w:r w:rsidRPr="00581844" w:rsidDel="008666DE" w:rsidR="00F84EC3">
                <w:rPr>
                  <w:lang w:val="nl-NL"/>
                  <w:rPrChange w:author="Gabrielle Van Eykern" w:date="2020-06-01T08:56:00Z" w:id="819">
                    <w:rPr/>
                  </w:rPrChange>
                </w:rPr>
                <w:delText>has been developing natural and effecti</w:delText>
              </w:r>
            </w:del>
            <w:del w:author="Gabrielle Van Eykern" w:date="2020-06-01T08:45:00Z" w:id="820">
              <w:r w:rsidRPr="00581844" w:rsidDel="008666DE" w:rsidR="00F84EC3">
                <w:rPr>
                  <w:lang w:val="nl-NL"/>
                  <w:rPrChange w:author="Gabrielle Van Eykern" w:date="2020-06-01T08:56:00Z" w:id="821">
                    <w:rPr/>
                  </w:rPrChange>
                </w:rPr>
                <w:delText xml:space="preserve">ve </w:delText>
              </w:r>
            </w:del>
            <w:r w:rsidRPr="00581844" w:rsidR="00F04950">
              <w:rPr>
                <w:lang w:val="nl-NL"/>
                <w:rPrChange w:author="Gabrielle Van Eykern" w:date="2020-06-01T08:56:00Z" w:id="822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823">
                  <w:rPr/>
                </w:rPrChange>
              </w:rPr>
              <w:instrText xml:space="preserve"> HYPERLINK "https://www.esseskincare.com/" </w:instrText>
            </w:r>
            <w:r w:rsidRPr="00581844" w:rsidR="00F04950">
              <w:rPr>
                <w:lang w:val="nl-NL"/>
                <w:rPrChange w:author="Gabrielle Van Eykern" w:date="2020-06-01T08:56:00Z" w:id="824">
                  <w:rPr/>
                </w:rPrChange>
              </w:rPr>
              <w:fldChar w:fldCharType="separate"/>
            </w:r>
            <w:r w:rsidRPr="00581844" w:rsidR="00F84EC3">
              <w:rPr>
                <w:rStyle w:val="Hyperlink"/>
                <w:lang w:val="nl-NL"/>
                <w:rPrChange w:author="Gabrielle Van Eykern" w:date="2020-06-01T08:56:00Z" w:id="825">
                  <w:rPr>
                    <w:rStyle w:val="Hyperlink"/>
                  </w:rPr>
                </w:rPrChange>
              </w:rPr>
              <w:t>probioti</w:t>
            </w:r>
            <w:ins w:author="Gabrielle Van Eykern" w:date="2020-06-01T08:45:00Z" w:id="826">
              <w:r w:rsidRPr="00581844" w:rsidR="008666DE">
                <w:rPr>
                  <w:rStyle w:val="Hyperlink"/>
                  <w:lang w:val="nl-NL"/>
                  <w:rPrChange w:author="Gabrielle Van Eykern" w:date="2020-06-01T08:56:00Z" w:id="827">
                    <w:rPr>
                      <w:rStyle w:val="Hyperlink"/>
                      <w:lang w:val="nl-NL"/>
                    </w:rPr>
                  </w:rPrChange>
                </w:rPr>
                <w:t>s</w:t>
              </w:r>
            </w:ins>
            <w:r w:rsidRPr="00581844" w:rsidR="00F84EC3">
              <w:rPr>
                <w:rStyle w:val="Hyperlink"/>
                <w:lang w:val="nl-NL"/>
                <w:rPrChange w:author="Gabrielle Van Eykern" w:date="2020-06-01T08:56:00Z" w:id="828">
                  <w:rPr>
                    <w:rStyle w:val="Hyperlink"/>
                  </w:rPr>
                </w:rPrChange>
              </w:rPr>
              <w:t>c</w:t>
            </w:r>
            <w:ins w:author="Gabrielle Van Eykern" w:date="2020-06-01T08:45:00Z" w:id="829">
              <w:r w:rsidRPr="00581844" w:rsidR="008666DE">
                <w:rPr>
                  <w:rStyle w:val="Hyperlink"/>
                  <w:lang w:val="nl-NL"/>
                  <w:rPrChange w:author="Gabrielle Van Eykern" w:date="2020-06-01T08:56:00Z" w:id="830">
                    <w:rPr>
                      <w:rStyle w:val="Hyperlink"/>
                      <w:lang w:val="nl-NL"/>
                    </w:rPr>
                  </w:rPrChange>
                </w:rPr>
                <w:t>he</w:t>
              </w:r>
            </w:ins>
            <w:r w:rsidRPr="00581844" w:rsidR="00F84EC3">
              <w:rPr>
                <w:rStyle w:val="Hyperlink"/>
                <w:lang w:val="nl-NL"/>
                <w:rPrChange w:author="Gabrielle Van Eykern" w:date="2020-06-01T08:56:00Z" w:id="831">
                  <w:rPr>
                    <w:rStyle w:val="Hyperlink"/>
                  </w:rPr>
                </w:rPrChange>
              </w:rPr>
              <w:t xml:space="preserve"> </w:t>
            </w:r>
            <w:ins w:author="Gabrielle Van Eykern" w:date="2020-06-01T08:45:00Z" w:id="832">
              <w:r w:rsidRPr="00581844" w:rsidR="008666DE">
                <w:rPr>
                  <w:rStyle w:val="Hyperlink"/>
                  <w:lang w:val="nl-NL"/>
                  <w:rPrChange w:author="Gabrielle Van Eykern" w:date="2020-06-01T08:56:00Z" w:id="833">
                    <w:rPr>
                      <w:rStyle w:val="Hyperlink"/>
                      <w:lang w:val="nl-NL"/>
                    </w:rPr>
                  </w:rPrChange>
                </w:rPr>
                <w:t>huidverzorgingsproducten</w:t>
              </w:r>
            </w:ins>
            <w:del w:author="Gabrielle Van Eykern" w:date="2020-06-01T08:45:00Z" w:id="834">
              <w:r w:rsidRPr="00581844" w:rsidDel="008666DE" w:rsidR="00F84EC3">
                <w:rPr>
                  <w:rStyle w:val="Hyperlink"/>
                  <w:lang w:val="nl-NL"/>
                  <w:rPrChange w:author="Gabrielle Van Eykern" w:date="2020-06-01T08:56:00Z" w:id="835">
                    <w:rPr>
                      <w:rStyle w:val="Hyperlink"/>
                    </w:rPr>
                  </w:rPrChange>
                </w:rPr>
                <w:delText>skincare treatments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836">
                  <w:rPr>
                    <w:rStyle w:val="Hyperlink"/>
                  </w:rPr>
                </w:rPrChange>
              </w:rPr>
              <w:fldChar w:fldCharType="end"/>
            </w:r>
            <w:del w:author="Gabrielle Van Eykern" w:date="2020-06-01T08:45:00Z" w:id="837">
              <w:r w:rsidRPr="00581844" w:rsidDel="008666DE" w:rsidR="00F84EC3">
                <w:rPr>
                  <w:lang w:val="nl-NL"/>
                  <w:rPrChange w:author="Gabrielle Van Eykern" w:date="2020-06-01T08:56:00Z" w:id="838">
                    <w:rPr/>
                  </w:rPrChange>
                </w:rPr>
                <w:delText xml:space="preserve"> for almost two decades</w:delText>
              </w:r>
            </w:del>
            <w:r w:rsidRPr="00581844" w:rsidR="00F84EC3">
              <w:rPr>
                <w:lang w:val="nl-NL"/>
                <w:rPrChange w:author="Gabrielle Van Eykern" w:date="2020-06-01T08:56:00Z" w:id="839">
                  <w:rPr/>
                </w:rPrChange>
              </w:rPr>
              <w:t xml:space="preserve">. </w:t>
            </w:r>
            <w:ins w:author="Gabrielle Van Eykern" w:date="2020-06-01T08:45:00Z" w:id="840">
              <w:r w:rsidRPr="00F04950" w:rsidR="008666DE">
                <w:rPr>
                  <w:lang w:val="nl-NL"/>
                </w:rPr>
                <w:t>W</w:t>
              </w:r>
              <w:r w:rsidRPr="00581844" w:rsidR="008666DE">
                <w:rPr>
                  <w:lang w:val="nl-NL"/>
                  <w:rPrChange w:author="Gabrielle Van Eykern" w:date="2020-06-01T08:56:00Z" w:id="841">
                    <w:rPr/>
                  </w:rPrChange>
                </w:rPr>
                <w:t>e testen op mensen en</w:t>
              </w:r>
            </w:ins>
            <w:del w:author="Gabrielle Van Eykern" w:date="2020-06-01T08:45:00Z" w:id="842">
              <w:r w:rsidRPr="00581844" w:rsidDel="008666DE" w:rsidR="00F84EC3">
                <w:rPr>
                  <w:lang w:val="nl-NL"/>
                  <w:rPrChange w:author="Gabrielle Van Eykern" w:date="2020-06-01T08:56:00Z" w:id="843">
                    <w:rPr/>
                  </w:rPrChange>
                </w:rPr>
                <w:delText>Our test subjects are human</w:delText>
              </w:r>
              <w:r w:rsidRPr="00581844" w:rsidDel="008666DE" w:rsidR="006D3F29">
                <w:rPr>
                  <w:lang w:val="nl-NL"/>
                  <w:rPrChange w:author="Gabrielle Van Eykern" w:date="2020-06-01T08:56:00Z" w:id="844">
                    <w:rPr/>
                  </w:rPrChange>
                </w:rPr>
                <w:delText>s and</w:delText>
              </w:r>
            </w:del>
            <w:r w:rsidRPr="00581844" w:rsidR="006D3F29">
              <w:rPr>
                <w:lang w:val="nl-NL"/>
                <w:rPrChange w:author="Gabrielle Van Eykern" w:date="2020-06-01T08:56:00Z" w:id="845">
                  <w:rPr/>
                </w:rPrChange>
              </w:rPr>
              <w:t xml:space="preserve"> </w:t>
            </w:r>
            <w:r w:rsidRPr="00581844" w:rsidR="00F04950">
              <w:rPr>
                <w:lang w:val="nl-NL"/>
                <w:rPrChange w:author="Gabrielle Van Eykern" w:date="2020-06-01T08:56:00Z" w:id="846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847">
                  <w:rPr/>
                </w:rPrChange>
              </w:rPr>
              <w:instrText xml:space="preserve"> HYPERLINK "https://www.esseskincare.com/about-us/our-ethics/" </w:instrText>
            </w:r>
            <w:r w:rsidRPr="00581844" w:rsidR="00F04950">
              <w:rPr>
                <w:lang w:val="nl-NL"/>
                <w:rPrChange w:author="Gabrielle Van Eykern" w:date="2020-06-01T08:56:00Z" w:id="848">
                  <w:rPr/>
                </w:rPrChange>
              </w:rPr>
              <w:fldChar w:fldCharType="separate"/>
            </w:r>
            <w:del w:author="Gabrielle Van Eykern" w:date="2020-06-01T08:46:00Z" w:id="849">
              <w:r w:rsidRPr="00581844" w:rsidDel="008666DE" w:rsidR="006D3F29">
                <w:rPr>
                  <w:rStyle w:val="Hyperlink"/>
                  <w:lang w:val="nl-NL"/>
                  <w:rPrChange w:author="Gabrielle Van Eykern" w:date="2020-06-01T08:56:00Z" w:id="850">
                    <w:rPr>
                      <w:rStyle w:val="Hyperlink"/>
                    </w:rPr>
                  </w:rPrChange>
                </w:rPr>
                <w:delText>n</w:delText>
              </w:r>
            </w:del>
            <w:ins w:author="Gabrielle Van Eykern" w:date="2020-06-01T08:45:00Z" w:id="851">
              <w:r w:rsidRPr="00581844" w:rsidR="008666DE">
                <w:rPr>
                  <w:rStyle w:val="Hyperlink"/>
                  <w:lang w:val="nl-NL"/>
                  <w:rPrChange w:author="Gabrielle Van Eykern" w:date="2020-06-01T08:56:00Z" w:id="852">
                    <w:rPr>
                      <w:rStyle w:val="Hyperlink"/>
                      <w:lang w:val="nl-NL"/>
                    </w:rPr>
                  </w:rPrChange>
                </w:rPr>
                <w:t>gee</w:t>
              </w:r>
            </w:ins>
            <w:ins w:author="Gabrielle Van Eykern" w:date="2020-06-01T08:46:00Z" w:id="853">
              <w:r w:rsidRPr="00581844" w:rsidR="008666DE">
                <w:rPr>
                  <w:rStyle w:val="Hyperlink"/>
                  <w:lang w:val="nl-NL"/>
                  <w:rPrChange w:author="Gabrielle Van Eykern" w:date="2020-06-01T08:56:00Z" w:id="854">
                    <w:rPr>
                      <w:rStyle w:val="Hyperlink"/>
                      <w:lang w:val="nl-NL"/>
                    </w:rPr>
                  </w:rPrChange>
                </w:rPr>
                <w:t>n van onze producten of ingrediënten worden op dieren getest</w:t>
              </w:r>
            </w:ins>
            <w:del w:author="Gabrielle Van Eykern" w:date="2020-06-01T08:46:00Z" w:id="855">
              <w:r w:rsidRPr="00581844" w:rsidDel="008666DE" w:rsidR="006D3F29">
                <w:rPr>
                  <w:rStyle w:val="Hyperlink"/>
                  <w:lang w:val="nl-NL"/>
                  <w:rPrChange w:author="Gabrielle Van Eykern" w:date="2020-06-01T08:56:00Z" w:id="856">
                    <w:rPr>
                      <w:rStyle w:val="Hyperlink"/>
                    </w:rPr>
                  </w:rPrChange>
                </w:rPr>
                <w:delText xml:space="preserve">one of our products </w:delText>
              </w:r>
              <w:r w:rsidRPr="00581844" w:rsidDel="008666DE" w:rsidR="00540926">
                <w:rPr>
                  <w:rStyle w:val="Hyperlink"/>
                  <w:lang w:val="nl-NL"/>
                  <w:rPrChange w:author="Gabrielle Van Eykern" w:date="2020-06-01T08:56:00Z" w:id="857">
                    <w:rPr>
                      <w:rStyle w:val="Hyperlink"/>
                    </w:rPr>
                  </w:rPrChange>
                </w:rPr>
                <w:delText>o</w:delText>
              </w:r>
              <w:r w:rsidRPr="00581844" w:rsidDel="008666DE" w:rsidR="006D3F29">
                <w:rPr>
                  <w:rStyle w:val="Hyperlink"/>
                  <w:lang w:val="nl-NL"/>
                  <w:rPrChange w:author="Gabrielle Van Eykern" w:date="2020-06-01T08:56:00Z" w:id="858">
                    <w:rPr>
                      <w:rStyle w:val="Hyperlink"/>
                    </w:rPr>
                  </w:rPrChange>
                </w:rPr>
                <w:delText>r their ingredients are tested on animals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859">
                  <w:rPr>
                    <w:rStyle w:val="Hyperlink"/>
                  </w:rPr>
                </w:rPrChange>
              </w:rPr>
              <w:fldChar w:fldCharType="end"/>
            </w:r>
            <w:r w:rsidRPr="00581844" w:rsidR="00F84EC3">
              <w:rPr>
                <w:lang w:val="nl-NL"/>
                <w:rPrChange w:author="Gabrielle Van Eykern" w:date="2020-06-01T08:56:00Z" w:id="860">
                  <w:rPr/>
                </w:rPrChange>
              </w:rPr>
              <w:t xml:space="preserve">. We </w:t>
            </w:r>
            <w:ins w:author="Gabrielle Van Eykern" w:date="2020-06-01T08:46:00Z" w:id="861">
              <w:r w:rsidRPr="00F04950" w:rsidR="008666DE">
                <w:rPr>
                  <w:lang w:val="nl-NL"/>
                </w:rPr>
                <w:t xml:space="preserve">gebruiken </w:t>
              </w:r>
            </w:ins>
            <w:del w:author="Gabrielle Van Eykern" w:date="2020-06-01T08:46:00Z" w:id="862">
              <w:r w:rsidRPr="00581844" w:rsidDel="008666DE" w:rsidR="00F84EC3">
                <w:rPr>
                  <w:lang w:val="nl-NL"/>
                  <w:rPrChange w:author="Gabrielle Van Eykern" w:date="2020-06-01T08:56:00Z" w:id="863">
                    <w:rPr/>
                  </w:rPrChange>
                </w:rPr>
                <w:delText xml:space="preserve">use </w:delText>
              </w:r>
            </w:del>
            <w:r w:rsidRPr="00581844" w:rsidR="00F84EC3">
              <w:rPr>
                <w:lang w:val="nl-NL"/>
                <w:rPrChange w:author="Gabrielle Van Eykern" w:date="2020-06-01T08:56:00Z" w:id="864">
                  <w:rPr/>
                </w:rPrChange>
              </w:rPr>
              <w:t>ingredi</w:t>
            </w:r>
            <w:del w:author="Gabrielle Van Eykern" w:date="2020-06-01T08:46:00Z" w:id="865">
              <w:r w:rsidRPr="00581844" w:rsidDel="008666DE" w:rsidR="00F84EC3">
                <w:rPr>
                  <w:lang w:val="nl-NL"/>
                  <w:rPrChange w:author="Gabrielle Van Eykern" w:date="2020-06-01T08:56:00Z" w:id="866">
                    <w:rPr/>
                  </w:rPrChange>
                </w:rPr>
                <w:delText>e</w:delText>
              </w:r>
            </w:del>
            <w:ins w:author="Gabrielle Van Eykern" w:date="2020-06-01T08:46:00Z" w:id="867">
              <w:r w:rsidRPr="00F04950" w:rsidR="008666DE">
                <w:rPr>
                  <w:lang w:val="nl-NL"/>
                </w:rPr>
                <w:t>ë</w:t>
              </w:r>
            </w:ins>
            <w:r w:rsidRPr="00581844" w:rsidR="00F84EC3">
              <w:rPr>
                <w:lang w:val="nl-NL"/>
                <w:rPrChange w:author="Gabrielle Van Eykern" w:date="2020-06-01T08:56:00Z" w:id="868">
                  <w:rPr/>
                </w:rPrChange>
              </w:rPr>
              <w:t>nt</w:t>
            </w:r>
            <w:del w:author="Gabrielle Van Eykern" w:date="2020-06-01T08:46:00Z" w:id="869">
              <w:r w:rsidRPr="00581844" w:rsidDel="008666DE" w:rsidR="00F84EC3">
                <w:rPr>
                  <w:lang w:val="nl-NL"/>
                  <w:rPrChange w:author="Gabrielle Van Eykern" w:date="2020-06-01T08:56:00Z" w:id="870">
                    <w:rPr/>
                  </w:rPrChange>
                </w:rPr>
                <w:delText>s</w:delText>
              </w:r>
            </w:del>
            <w:ins w:author="Gabrielle Van Eykern" w:date="2020-06-01T08:46:00Z" w:id="871">
              <w:r w:rsidRPr="00F04950" w:rsidR="008666DE">
                <w:rPr>
                  <w:lang w:val="nl-NL"/>
                </w:rPr>
                <w:t>en</w:t>
              </w:r>
            </w:ins>
            <w:ins w:author="Gabrielle Van Eykern" w:date="2020-06-01T08:47:00Z" w:id="872">
              <w:r w:rsidRPr="00F04950" w:rsidR="008666DE">
                <w:rPr>
                  <w:lang w:val="nl-NL"/>
                </w:rPr>
                <w:t xml:space="preserve"> </w:t>
              </w:r>
              <w:r w:rsidRPr="00581844" w:rsidR="008666DE">
                <w:rPr>
                  <w:lang w:val="nl-NL"/>
                  <w:rPrChange w:author="Gabrielle Van Eykern" w:date="2020-06-01T08:56:00Z" w:id="873">
                    <w:rPr>
                      <w:lang w:val="nl-NL"/>
                    </w:rPr>
                  </w:rPrChange>
                </w:rPr>
                <w:t>waarvan bewezen is dat ze gevoelige en reactieve huid kunnen normaliseren</w:t>
              </w:r>
            </w:ins>
            <w:del w:author="Gabrielle Van Eykern" w:date="2020-06-01T08:47:00Z" w:id="874">
              <w:r w:rsidRPr="00581844" w:rsidDel="008666DE" w:rsidR="00F84EC3">
                <w:rPr>
                  <w:lang w:val="nl-NL"/>
                  <w:rPrChange w:author="Gabrielle Van Eykern" w:date="2020-06-01T08:56:00Z" w:id="875">
                    <w:rPr/>
                  </w:rPrChange>
                </w:rPr>
                <w:delText xml:space="preserve"> that </w:delText>
              </w:r>
              <w:r w:rsidRPr="00581844" w:rsidDel="008666DE" w:rsidR="001D7F12">
                <w:rPr>
                  <w:lang w:val="nl-NL"/>
                  <w:rPrChange w:author="Gabrielle Van Eykern" w:date="2020-06-01T08:56:00Z" w:id="876">
                    <w:rPr/>
                  </w:rPrChange>
                </w:rPr>
                <w:delText>are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877">
                    <w:rPr/>
                  </w:rPrChange>
                </w:rPr>
                <w:delText xml:space="preserve"> proven to </w:delText>
              </w:r>
              <w:r w:rsidRPr="00581844" w:rsidDel="008666DE" w:rsidR="00EC22C6">
                <w:rPr>
                  <w:lang w:val="nl-NL"/>
                  <w:rPrChange w:author="Gabrielle Van Eykern" w:date="2020-06-01T08:56:00Z" w:id="878">
                    <w:rPr/>
                  </w:rPrChange>
                </w:rPr>
                <w:delText xml:space="preserve">normalise 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879">
                    <w:rPr/>
                  </w:rPrChange>
                </w:rPr>
                <w:delText>sensitive and reactive skin</w:delText>
              </w:r>
            </w:del>
            <w:r w:rsidRPr="00581844" w:rsidR="006D3F29">
              <w:rPr>
                <w:lang w:val="nl-NL"/>
                <w:rPrChange w:author="Gabrielle Van Eykern" w:date="2020-06-01T08:56:00Z" w:id="880">
                  <w:rPr/>
                </w:rPrChange>
              </w:rPr>
              <w:t xml:space="preserve"> </w:t>
            </w:r>
            <w:ins w:author="Gabrielle Van Eykern" w:date="2020-06-01T08:47:00Z" w:id="881">
              <w:r w:rsidRPr="00F04950" w:rsidR="008666DE">
                <w:rPr>
                  <w:lang w:val="nl-NL"/>
                </w:rPr>
                <w:t xml:space="preserve">door de </w:t>
              </w:r>
            </w:ins>
            <w:ins w:author="Gabrielle Van Eykern" w:date="2020-06-01T08:48:00Z" w:id="882">
              <w:r w:rsidRPr="00581844" w:rsidR="008666DE">
                <w:rPr>
                  <w:lang w:val="nl-NL"/>
                  <w:rPrChange w:author="Gabrielle Van Eykern" w:date="2020-06-01T08:56:00Z" w:id="883">
                    <w:rPr>
                      <w:lang w:val="nl-NL"/>
                    </w:rPr>
                  </w:rPrChange>
                </w:rPr>
                <w:t xml:space="preserve">huidconditie te verbeteren en </w:t>
              </w:r>
            </w:ins>
            <w:ins w:author="Gabrielle Van Eykern" w:date="2020-06-01T08:49:00Z" w:id="884">
              <w:r w:rsidRPr="00581844" w:rsidR="008666DE">
                <w:rPr>
                  <w:lang w:val="nl-NL"/>
                  <w:rPrChange w:author="Gabrielle Van Eykern" w:date="2020-06-01T08:56:00Z" w:id="885">
                    <w:rPr>
                      <w:lang w:val="nl-NL"/>
                    </w:rPr>
                  </w:rPrChange>
                </w:rPr>
                <w:t>de</w:t>
              </w:r>
            </w:ins>
            <w:ins w:author="Gabrielle Van Eykern" w:date="2020-06-01T08:48:00Z" w:id="886">
              <w:r w:rsidRPr="00581844" w:rsidR="008666DE">
                <w:rPr>
                  <w:lang w:val="nl-NL"/>
                  <w:rPrChange w:author="Gabrielle Van Eykern" w:date="2020-06-01T08:56:00Z" w:id="887">
                    <w:rPr>
                      <w:lang w:val="nl-NL"/>
                    </w:rPr>
                  </w:rPrChange>
                </w:rPr>
                <w:t xml:space="preserve"> natuurlijke balans van het </w:t>
              </w:r>
            </w:ins>
            <w:del w:author="Gabrielle Van Eykern" w:date="2020-06-01T08:48:00Z" w:id="888">
              <w:r w:rsidRPr="00581844" w:rsidDel="008666DE" w:rsidR="006D3F29">
                <w:rPr>
                  <w:lang w:val="nl-NL"/>
                  <w:rPrChange w:author="Gabrielle Van Eykern" w:date="2020-06-01T08:56:00Z" w:id="889">
                    <w:rPr/>
                  </w:rPrChange>
                </w:rPr>
                <w:delText>by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890">
                    <w:rPr/>
                  </w:rPrChange>
                </w:rPr>
                <w:delText xml:space="preserve"> improving skin condition and restoring </w:delText>
              </w:r>
              <w:r w:rsidRPr="00581844" w:rsidDel="008666DE" w:rsidR="006D3F29">
                <w:rPr>
                  <w:lang w:val="nl-NL"/>
                  <w:rPrChange w:author="Gabrielle Van Eykern" w:date="2020-06-01T08:56:00Z" w:id="891">
                    <w:rPr/>
                  </w:rPrChange>
                </w:rPr>
                <w:delText>a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892">
                    <w:rPr/>
                  </w:rPrChange>
                </w:rPr>
                <w:delText xml:space="preserve"> natural balance </w:delText>
              </w:r>
              <w:r w:rsidRPr="00581844" w:rsidDel="008666DE" w:rsidR="006D3F29">
                <w:rPr>
                  <w:lang w:val="nl-NL"/>
                  <w:rPrChange w:author="Gabrielle Van Eykern" w:date="2020-06-01T08:56:00Z" w:id="893">
                    <w:rPr/>
                  </w:rPrChange>
                </w:rPr>
                <w:delText>to the</w:delText>
              </w:r>
              <w:r w:rsidRPr="00581844" w:rsidDel="008666DE" w:rsidR="00F84EC3">
                <w:rPr>
                  <w:lang w:val="nl-NL"/>
                  <w:rPrChange w:author="Gabrielle Van Eykern" w:date="2020-06-01T08:56:00Z" w:id="894">
                    <w:rPr/>
                  </w:rPrChange>
                </w:rPr>
                <w:delText xml:space="preserve"> </w:delText>
              </w:r>
            </w:del>
            <w:r w:rsidRPr="00581844" w:rsidR="00F04950">
              <w:rPr>
                <w:lang w:val="nl-NL"/>
                <w:rPrChange w:author="Gabrielle Van Eykern" w:date="2020-06-01T08:56:00Z" w:id="895">
                  <w:rPr/>
                </w:rPrChange>
              </w:rPr>
              <w:fldChar w:fldCharType="begin"/>
            </w:r>
            <w:r w:rsidRPr="00581844" w:rsidR="00F04950">
              <w:rPr>
                <w:lang w:val="nl-NL"/>
                <w:rPrChange w:author="Gabrielle Van Eykern" w:date="2020-06-01T08:56:00Z" w:id="896">
                  <w:rPr/>
                </w:rPrChange>
              </w:rPr>
              <w:instrText xml:space="preserve"> HYPERLINK "https://www.esseskincare.com/what-does-my-microbiome-do-for-me/" </w:instrText>
            </w:r>
            <w:r w:rsidRPr="00581844" w:rsidR="00F04950">
              <w:rPr>
                <w:lang w:val="nl-NL"/>
                <w:rPrChange w:author="Gabrielle Van Eykern" w:date="2020-06-01T08:56:00Z" w:id="897">
                  <w:rPr/>
                </w:rPrChange>
              </w:rPr>
              <w:fldChar w:fldCharType="separate"/>
            </w:r>
            <w:r w:rsidRPr="00581844" w:rsidR="00F84EC3">
              <w:rPr>
                <w:rStyle w:val="Hyperlink"/>
                <w:lang w:val="nl-NL"/>
                <w:rPrChange w:author="Gabrielle Van Eykern" w:date="2020-06-01T08:56:00Z" w:id="898">
                  <w:rPr>
                    <w:rStyle w:val="Hyperlink"/>
                  </w:rPr>
                </w:rPrChange>
              </w:rPr>
              <w:t>microbio</w:t>
            </w:r>
            <w:ins w:author="Gabrielle Van Eykern" w:date="2020-06-01T08:48:00Z" w:id="899">
              <w:r w:rsidRPr="00581844" w:rsidR="008666DE">
                <w:rPr>
                  <w:rStyle w:val="Hyperlink"/>
                  <w:lang w:val="nl-NL"/>
                  <w:rPrChange w:author="Gabrielle Van Eykern" w:date="2020-06-01T08:56:00Z" w:id="900">
                    <w:rPr>
                      <w:rStyle w:val="Hyperlink"/>
                      <w:lang w:val="nl-NL"/>
                    </w:rPr>
                  </w:rPrChange>
                </w:rPr>
                <w:t>o</w:t>
              </w:r>
            </w:ins>
            <w:r w:rsidRPr="00581844" w:rsidR="00F84EC3">
              <w:rPr>
                <w:rStyle w:val="Hyperlink"/>
                <w:lang w:val="nl-NL"/>
                <w:rPrChange w:author="Gabrielle Van Eykern" w:date="2020-06-01T08:56:00Z" w:id="901">
                  <w:rPr>
                    <w:rStyle w:val="Hyperlink"/>
                  </w:rPr>
                </w:rPrChange>
              </w:rPr>
              <w:t>m</w:t>
            </w:r>
            <w:del w:author="Gabrielle Van Eykern" w:date="2020-06-01T08:48:00Z" w:id="902">
              <w:r w:rsidRPr="00581844" w:rsidDel="008666DE" w:rsidR="00F84EC3">
                <w:rPr>
                  <w:rStyle w:val="Hyperlink"/>
                  <w:lang w:val="nl-NL"/>
                  <w:rPrChange w:author="Gabrielle Van Eykern" w:date="2020-06-01T08:56:00Z" w:id="903">
                    <w:rPr>
                      <w:rStyle w:val="Hyperlink"/>
                    </w:rPr>
                  </w:rPrChange>
                </w:rPr>
                <w:delText>e</w:delText>
              </w:r>
            </w:del>
            <w:r w:rsidRPr="00581844" w:rsidR="00F04950">
              <w:rPr>
                <w:rStyle w:val="Hyperlink"/>
                <w:lang w:val="nl-NL"/>
                <w:rPrChange w:author="Gabrielle Van Eykern" w:date="2020-06-01T08:56:00Z" w:id="904">
                  <w:rPr>
                    <w:rStyle w:val="Hyperlink"/>
                  </w:rPr>
                </w:rPrChange>
              </w:rPr>
              <w:fldChar w:fldCharType="end"/>
            </w:r>
            <w:ins w:author="Gabrielle Van Eykern" w:date="2020-06-01T08:48:00Z" w:id="905">
              <w:r w:rsidRPr="00581844" w:rsidR="008666DE">
                <w:rPr>
                  <w:lang w:val="nl-NL"/>
                  <w:rPrChange w:author="Gabrielle Van Eykern" w:date="2020-06-01T08:56:00Z" w:id="906">
                    <w:rPr/>
                  </w:rPrChange>
                </w:rPr>
                <w:t xml:space="preserve"> weer kunnen terugkrijgen</w:t>
              </w:r>
            </w:ins>
            <w:ins w:author="Gabrielle Van Eykern" w:date="2020-06-01T08:49:00Z" w:id="907">
              <w:r w:rsidRPr="00581844" w:rsidR="008666DE">
                <w:rPr>
                  <w:lang w:val="nl-NL"/>
                  <w:rPrChange w:author="Gabrielle Van Eykern" w:date="2020-06-01T08:56:00Z" w:id="908">
                    <w:rPr/>
                  </w:rPrChange>
                </w:rPr>
                <w:t>.</w:t>
              </w:r>
            </w:ins>
            <w:del w:author="Gabrielle Van Eykern" w:date="2020-06-01T08:48:00Z" w:id="909">
              <w:r w:rsidRPr="00581844" w:rsidDel="008666DE" w:rsidR="00F84EC3">
                <w:rPr>
                  <w:lang w:val="nl-NL"/>
                  <w:rPrChange w:author="Gabrielle Van Eykern" w:date="2020-06-01T08:56:00Z" w:id="910">
                    <w:rPr/>
                  </w:rPrChange>
                </w:rPr>
                <w:delText>.</w:delText>
              </w:r>
            </w:del>
          </w:p>
          <w:p w:rsidRPr="00581844" w:rsidR="000B7FAF" w:rsidRDefault="000B7FAF" w14:paraId="6F2282B4" w14:textId="7BB15CFF">
            <w:pPr>
              <w:rPr>
                <w:lang w:val="nl-NL"/>
                <w:rPrChange w:author="Gabrielle Van Eykern" w:date="2020-06-01T08:56:00Z" w:id="911">
                  <w:rPr/>
                </w:rPrChange>
              </w:rPr>
            </w:pPr>
          </w:p>
        </w:tc>
      </w:tr>
    </w:tbl>
    <w:p w:rsidRPr="004D5591" w:rsidR="00A9204E" w:rsidRDefault="00A9204E" w14:paraId="3477725C" w14:textId="77777777">
      <w:pPr>
        <w:rPr>
          <w:lang w:val="nl-NL"/>
          <w:rPrChange w:author="Gabrielle Van Eykern" w:date="2020-05-29T12:03:00Z" w:id="912">
            <w:rPr/>
          </w:rPrChange>
        </w:rPr>
      </w:pPr>
    </w:p>
    <w:sectPr w:rsidRPr="004D5591" w:rsidR="00A9204E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5374" w:rsidP="00BE7EBE" w:rsidRDefault="002D5374" w14:paraId="4704E278" w14:textId="77777777">
      <w:r>
        <w:separator/>
      </w:r>
    </w:p>
  </w:endnote>
  <w:endnote w:type="continuationSeparator" w:id="0">
    <w:p w:rsidR="002D5374" w:rsidP="00BE7EBE" w:rsidRDefault="002D5374" w14:paraId="075307D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ted Sans Rg Md">
    <w:altName w:val="Calibri"/>
    <w:panose1 w:val="00000000000000000000"/>
    <w:charset w:val="00"/>
    <w:family w:val="modern"/>
    <w:notTrueType/>
    <w:pitch w:val="variable"/>
    <w:sig w:usb0="800000AF" w:usb1="50000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BE7EBE" w:rsidR="00BE7EBE" w:rsidRDefault="00BE7EBE" w14:paraId="4C475B84" w14:textId="77777777">
    <w:pPr>
      <w:tabs>
        <w:tab w:val="center" w:pos="4550"/>
        <w:tab w:val="left" w:pos="5818"/>
      </w:tabs>
      <w:ind w:right="260"/>
      <w:jc w:val="right"/>
      <w:rPr>
        <w:rFonts w:ascii="United Sans Rg Md" w:hAnsi="United Sans Rg Md"/>
        <w:color w:val="262626" w:themeColor="text1" w:themeTint="D9"/>
        <w:sz w:val="24"/>
        <w:szCs w:val="24"/>
      </w:rPr>
    </w:pPr>
    <w:r w:rsidRPr="00BE7EBE">
      <w:rPr>
        <w:rFonts w:ascii="United Sans Rg Md" w:hAnsi="United Sans Rg Md"/>
        <w:color w:val="262626" w:themeColor="text1" w:themeTint="D9"/>
        <w:spacing w:val="60"/>
        <w:sz w:val="24"/>
        <w:szCs w:val="24"/>
      </w:rPr>
      <w:t>Page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t xml:space="preserve"> 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begin"/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instrText xml:space="preserve"> PAGE   \* MERGEFORMAT </w:instrTex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separate"/>
    </w:r>
    <w:r w:rsidRPr="00BE7EBE">
      <w:rPr>
        <w:rFonts w:ascii="United Sans Rg Md" w:hAnsi="United Sans Rg Md"/>
        <w:noProof/>
        <w:color w:val="262626" w:themeColor="text1" w:themeTint="D9"/>
        <w:sz w:val="24"/>
        <w:szCs w:val="24"/>
      </w:rPr>
      <w:t>1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end"/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t xml:space="preserve"> | 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begin"/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instrText xml:space="preserve"> NUMPAGES  \* Arabic  \* MERGEFORMAT </w:instrTex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separate"/>
    </w:r>
    <w:r w:rsidRPr="00BE7EBE">
      <w:rPr>
        <w:rFonts w:ascii="United Sans Rg Md" w:hAnsi="United Sans Rg Md"/>
        <w:noProof/>
        <w:color w:val="262626" w:themeColor="text1" w:themeTint="D9"/>
        <w:sz w:val="24"/>
        <w:szCs w:val="24"/>
      </w:rPr>
      <w:t>1</w:t>
    </w:r>
    <w:r w:rsidRPr="00BE7EBE">
      <w:rPr>
        <w:rFonts w:ascii="United Sans Rg Md" w:hAnsi="United Sans Rg Md"/>
        <w:color w:val="262626" w:themeColor="text1" w:themeTint="D9"/>
        <w:sz w:val="24"/>
        <w:szCs w:val="24"/>
      </w:rPr>
      <w:fldChar w:fldCharType="end"/>
    </w:r>
  </w:p>
  <w:p w:rsidR="00BE7EBE" w:rsidRDefault="00BE7EBE" w14:paraId="5F48AF92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5374" w:rsidP="00BE7EBE" w:rsidRDefault="002D5374" w14:paraId="56C63F60" w14:textId="77777777">
      <w:r>
        <w:separator/>
      </w:r>
    </w:p>
  </w:footnote>
  <w:footnote w:type="continuationSeparator" w:id="0">
    <w:p w:rsidR="002D5374" w:rsidP="00BE7EBE" w:rsidRDefault="002D5374" w14:paraId="7F0576C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BE7EBE" w:rsidP="00BE7EBE" w:rsidRDefault="00BE7EBE" w14:paraId="03F07292" w14:textId="042F0AFE">
    <w:pPr>
      <w:pStyle w:val="Koptekst"/>
      <w:jc w:val="right"/>
    </w:pPr>
    <w:r>
      <w:rPr>
        <w:caps/>
        <w:noProof/>
        <w:color w:val="808080" w:themeColor="background1" w:themeShade="80"/>
        <w:sz w:val="20"/>
        <w:szCs w:val="20"/>
      </w:rPr>
      <w:drawing>
        <wp:inline distT="0" distB="0" distL="0" distR="0" wp14:anchorId="5ED1FBDD" wp14:editId="2DB5687A">
          <wp:extent cx="1180763" cy="885825"/>
          <wp:effectExtent l="0" t="0" r="635" b="0"/>
          <wp:docPr id="1" name="Picture 1" descr="A close up of an anima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re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805" cy="89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abrielle Van Eykern">
    <w15:presenceInfo w15:providerId="Windows Live" w15:userId="9f2ce838ca969f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dirty"/>
  <w:attachedTemplate r:id="rId1"/>
  <w:trackRevisions w:val="true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EBE"/>
    <w:rsid w:val="00022478"/>
    <w:rsid w:val="0007460B"/>
    <w:rsid w:val="00087099"/>
    <w:rsid w:val="000B7FAF"/>
    <w:rsid w:val="000E0156"/>
    <w:rsid w:val="001240FD"/>
    <w:rsid w:val="00135CD2"/>
    <w:rsid w:val="001D7BFB"/>
    <w:rsid w:val="001D7F12"/>
    <w:rsid w:val="0023515B"/>
    <w:rsid w:val="002D5374"/>
    <w:rsid w:val="00320BDC"/>
    <w:rsid w:val="003540E4"/>
    <w:rsid w:val="00393CAA"/>
    <w:rsid w:val="00402814"/>
    <w:rsid w:val="004D5591"/>
    <w:rsid w:val="00540926"/>
    <w:rsid w:val="00581844"/>
    <w:rsid w:val="005A37B0"/>
    <w:rsid w:val="00645252"/>
    <w:rsid w:val="006D3D74"/>
    <w:rsid w:val="006D3F29"/>
    <w:rsid w:val="007F1AED"/>
    <w:rsid w:val="008247D3"/>
    <w:rsid w:val="0083569A"/>
    <w:rsid w:val="008666DE"/>
    <w:rsid w:val="00950BF1"/>
    <w:rsid w:val="00A64C3A"/>
    <w:rsid w:val="00A9204E"/>
    <w:rsid w:val="00B07DC3"/>
    <w:rsid w:val="00B251E9"/>
    <w:rsid w:val="00B82A2C"/>
    <w:rsid w:val="00BE7EBE"/>
    <w:rsid w:val="00BF3974"/>
    <w:rsid w:val="00C71EBD"/>
    <w:rsid w:val="00D46979"/>
    <w:rsid w:val="00E17E14"/>
    <w:rsid w:val="00E4078B"/>
    <w:rsid w:val="00EC22C6"/>
    <w:rsid w:val="00F04950"/>
    <w:rsid w:val="00F610B9"/>
    <w:rsid w:val="00F84EC3"/>
    <w:rsid w:val="00FE05EF"/>
    <w:rsid w:val="00FF2091"/>
    <w:rsid w:val="4401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0B6A7B"/>
  <w15:chartTrackingRefBased/>
  <w15:docId w15:val="{2F828B2A-30F8-425A-A7A5-283ACC7A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83569A"/>
  </w:style>
  <w:style w:type="paragraph" w:styleId="Kop1">
    <w:name w:val="heading 1"/>
    <w:basedOn w:val="Standaard"/>
    <w:next w:val="Standaard"/>
    <w:link w:val="Kop1Char"/>
    <w:uiPriority w:val="9"/>
    <w:qFormat/>
    <w:rsid w:val="006D3D74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1F4E79" w:themeColor="accent1" w:themeShade="80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1F4E79" w:themeColor="accent1" w:themeShade="80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1F4E79" w:themeColor="accent1" w:themeShade="80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Cs w:val="2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6D3D74"/>
    <w:rPr>
      <w:rFonts w:asciiTheme="majorHAnsi" w:hAnsiTheme="majorHAnsi" w:eastAsiaTheme="majorEastAsia" w:cstheme="majorBidi"/>
      <w:color w:val="1F4E79" w:themeColor="accent1" w:themeShade="80"/>
      <w:sz w:val="32"/>
      <w:szCs w:val="32"/>
    </w:rPr>
  </w:style>
  <w:style w:type="character" w:styleId="Kop2Char" w:customStyle="1">
    <w:name w:val="Kop 2 Char"/>
    <w:basedOn w:val="Standaardalinea-lettertype"/>
    <w:link w:val="Kop2"/>
    <w:uiPriority w:val="9"/>
    <w:rsid w:val="006D3D74"/>
    <w:rPr>
      <w:rFonts w:asciiTheme="majorHAnsi" w:hAnsiTheme="majorHAnsi" w:eastAsiaTheme="majorEastAsia" w:cstheme="majorBidi"/>
      <w:color w:val="1F4E79" w:themeColor="accent1" w:themeShade="80"/>
      <w:sz w:val="26"/>
      <w:szCs w:val="26"/>
    </w:rPr>
  </w:style>
  <w:style w:type="character" w:styleId="Kop3Char" w:customStyle="1">
    <w:name w:val="Kop 3 Char"/>
    <w:basedOn w:val="Standaardalinea-lettertype"/>
    <w:link w:val="Kop3"/>
    <w:uiPriority w:val="9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Kop4Char" w:customStyle="1">
    <w:name w:val="Kop 4 Char"/>
    <w:basedOn w:val="Standaardalinea-lettertype"/>
    <w:link w:val="Kop4"/>
    <w:uiPriority w:val="9"/>
    <w:rsid w:val="006D3D74"/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styleId="Kop5Char" w:customStyle="1">
    <w:name w:val="Kop 5 Char"/>
    <w:basedOn w:val="Standaardalinea-lettertype"/>
    <w:link w:val="Kop5"/>
    <w:uiPriority w:val="9"/>
    <w:rsid w:val="006D3D74"/>
    <w:rPr>
      <w:rFonts w:asciiTheme="majorHAnsi" w:hAnsiTheme="majorHAnsi" w:eastAsiaTheme="majorEastAsia" w:cstheme="majorBidi"/>
      <w:color w:val="1F4E79" w:themeColor="accent1" w:themeShade="80"/>
    </w:rPr>
  </w:style>
  <w:style w:type="character" w:styleId="Kop6Char" w:customStyle="1">
    <w:name w:val="Kop 6 Char"/>
    <w:basedOn w:val="Standaardalinea-lettertype"/>
    <w:link w:val="Kop6"/>
    <w:uiPriority w:val="9"/>
    <w:rPr>
      <w:rFonts w:asciiTheme="majorHAnsi" w:hAnsiTheme="majorHAnsi" w:eastAsiaTheme="majorEastAsia" w:cstheme="majorBidi"/>
      <w:color w:val="1F4D78" w:themeColor="accent1" w:themeShade="7F"/>
    </w:rPr>
  </w:style>
  <w:style w:type="character" w:styleId="Kop7Char" w:customStyle="1">
    <w:name w:val="Kop 7 Char"/>
    <w:basedOn w:val="Standaardalinea-lettertype"/>
    <w:link w:val="Kop7"/>
    <w:uiPriority w:val="9"/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character" w:styleId="Kop8Char" w:customStyle="1">
    <w:name w:val="Kop 8 Char"/>
    <w:basedOn w:val="Standaardalinea-lettertype"/>
    <w:link w:val="Kop8"/>
    <w:uiPriority w:val="9"/>
    <w:rsid w:val="00645252"/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character" w:styleId="Kop9Char" w:customStyle="1">
    <w:name w:val="Kop 9 Char"/>
    <w:basedOn w:val="Standaardalinea-lettertype"/>
    <w:link w:val="Kop9"/>
    <w:uiPriority w:val="9"/>
    <w:rsid w:val="00645252"/>
    <w:rPr>
      <w:rFonts w:asciiTheme="majorHAnsi" w:hAnsiTheme="majorHAnsi" w:eastAsiaTheme="majorEastAsia" w:cstheme="majorBidi"/>
      <w:i/>
      <w:iCs/>
      <w:color w:val="272727" w:themeColor="text1" w:themeTint="D8"/>
      <w:szCs w:val="21"/>
    </w:rPr>
  </w:style>
  <w:style w:type="paragraph" w:styleId="Titel">
    <w:name w:val="Title"/>
    <w:basedOn w:val="Standaard"/>
    <w:next w:val="Standaard"/>
    <w:link w:val="TitelChar"/>
    <w:uiPriority w:val="10"/>
    <w:qFormat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OndertitelChar" w:customStyle="1">
    <w:name w:val="Ondertitel Char"/>
    <w:basedOn w:val="Standaardalinea-lettertype"/>
    <w:link w:val="Ondertitel"/>
    <w:uiPriority w:val="11"/>
    <w:rPr>
      <w:rFonts w:eastAsiaTheme="minorEastAsia"/>
      <w:color w:val="5A5A5A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qFormat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645252"/>
    <w:rPr>
      <w:i/>
      <w:iCs/>
      <w:color w:val="1F4E79" w:themeColor="accent1" w:themeShade="80"/>
    </w:rPr>
  </w:style>
  <w:style w:type="character" w:styleId="Zwaar">
    <w:name w:val="Strong"/>
    <w:basedOn w:val="Standaardalinea-lettertype"/>
    <w:uiPriority w:val="22"/>
    <w:qFormat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5252"/>
    <w:pPr>
      <w:pBdr>
        <w:top w:val="single" w:color="1F4E79" w:themeColor="accent1" w:themeShade="80" w:sz="4" w:space="10"/>
        <w:bottom w:val="single" w:color="1F4E79" w:themeColor="accent1" w:themeShade="80" w:sz="4" w:space="1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645252"/>
    <w:rPr>
      <w:i/>
      <w:iCs/>
      <w:color w:val="1F4E79" w:themeColor="accent1" w:themeShade="80"/>
    </w:rPr>
  </w:style>
  <w:style w:type="character" w:styleId="Subtieleverwijzing">
    <w:name w:val="Subtle Reference"/>
    <w:basedOn w:val="Standaardalinea-lettertype"/>
    <w:uiPriority w:val="31"/>
    <w:qFormat/>
    <w:rPr>
      <w:smallCaps/>
      <w:color w:val="5A5A5A" w:themeColor="text1" w:themeTint="A5"/>
    </w:rPr>
  </w:style>
  <w:style w:type="character" w:styleId="Intensieveverwijzing">
    <w:name w:val="Intense Reference"/>
    <w:basedOn w:val="Standaardalinea-lettertype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elvanboek">
    <w:name w:val="Book Title"/>
    <w:basedOn w:val="Standaardalinea-lettertype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Standaardalinea-lettertype"/>
    <w:uiPriority w:val="99"/>
    <w:unhideWhenUsed/>
    <w:rsid w:val="00645252"/>
    <w:rPr>
      <w:color w:val="1F4E79" w:themeColor="accent1" w:themeShade="80"/>
      <w:u w:val="single"/>
    </w:rPr>
  </w:style>
  <w:style w:type="character" w:styleId="GevolgdeHyperlink">
    <w:name w:val="FollowedHyperlink"/>
    <w:basedOn w:val="Standaardalinea-lettertype"/>
    <w:uiPriority w:val="99"/>
    <w:unhideWhenUsed/>
    <w:rPr>
      <w:color w:val="954F72" w:themeColor="followed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645252"/>
    <w:rPr>
      <w:rFonts w:ascii="Segoe UI" w:hAnsi="Segoe UI" w:cs="Segoe UI"/>
      <w:szCs w:val="18"/>
    </w:rPr>
  </w:style>
  <w:style w:type="paragraph" w:styleId="Bloktekst">
    <w:name w:val="Block Text"/>
    <w:basedOn w:val="Standaard"/>
    <w:uiPriority w:val="99"/>
    <w:semiHidden/>
    <w:unhideWhenUsed/>
    <w:rsid w:val="00645252"/>
    <w:pPr>
      <w:pBdr>
        <w:top w:val="single" w:color="5B9BD5" w:themeColor="accent1" w:sz="2" w:space="10" w:shadow="1" w:frame="1"/>
        <w:left w:val="single" w:color="5B9BD5" w:themeColor="accent1" w:sz="2" w:space="10" w:shadow="1" w:frame="1"/>
        <w:bottom w:val="single" w:color="5B9BD5" w:themeColor="accent1" w:sz="2" w:space="10" w:shadow="1" w:frame="1"/>
        <w:right w:val="single" w:color="5B9BD5" w:themeColor="accent1" w:sz="2" w:space="10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645252"/>
    <w:pPr>
      <w:spacing w:after="120"/>
    </w:pPr>
    <w:rPr>
      <w:szCs w:val="16"/>
    </w:rPr>
  </w:style>
  <w:style w:type="character" w:styleId="Plattetekst3Char" w:customStyle="1">
    <w:name w:val="Platte tekst 3 Char"/>
    <w:basedOn w:val="Standaardalinea-lettertype"/>
    <w:link w:val="Plattetekst3"/>
    <w:uiPriority w:val="99"/>
    <w:semiHidden/>
    <w:rsid w:val="00645252"/>
    <w:rPr>
      <w:szCs w:val="16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styleId="Plattetekstinspringen3Char" w:customStyle="1">
    <w:name w:val="Platte tekst inspringen 3 Char"/>
    <w:basedOn w:val="Standaardalinea-lettertype"/>
    <w:link w:val="Plattetekstinspringen3"/>
    <w:uiPriority w:val="99"/>
    <w:semiHidden/>
    <w:rsid w:val="00645252"/>
    <w:rPr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45252"/>
    <w:rPr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45252"/>
    <w:rPr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645252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45252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645252"/>
    <w:rPr>
      <w:b/>
      <w:bCs/>
      <w:szCs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styleId="DocumentstructuurChar" w:customStyle="1">
    <w:name w:val="Documentstructuur Char"/>
    <w:basedOn w:val="Standaardalinea-lettertype"/>
    <w:link w:val="Documentstructuur"/>
    <w:uiPriority w:val="99"/>
    <w:semiHidden/>
    <w:rsid w:val="00645252"/>
    <w:rPr>
      <w:rFonts w:ascii="Segoe UI" w:hAnsi="Segoe UI" w:cs="Segoe UI"/>
      <w:szCs w:val="16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45252"/>
    <w:rPr>
      <w:szCs w:val="20"/>
    </w:rPr>
  </w:style>
  <w:style w:type="character" w:styleId="EindnoottekstChar" w:customStyle="1">
    <w:name w:val="Eindnoottekst Char"/>
    <w:basedOn w:val="Standaardalinea-lettertype"/>
    <w:link w:val="Eindnoottekst"/>
    <w:uiPriority w:val="99"/>
    <w:semiHidden/>
    <w:rsid w:val="00645252"/>
    <w:rPr>
      <w:szCs w:val="20"/>
    </w:rPr>
  </w:style>
  <w:style w:type="paragraph" w:styleId="Afzender">
    <w:name w:val="envelope return"/>
    <w:basedOn w:val="Standaard"/>
    <w:uiPriority w:val="99"/>
    <w:semiHidden/>
    <w:unhideWhenUsed/>
    <w:rsid w:val="00645252"/>
    <w:rPr>
      <w:rFonts w:asciiTheme="majorHAnsi" w:hAnsiTheme="majorHAnsi" w:eastAsiaTheme="majorEastAsia" w:cstheme="majorBidi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45252"/>
    <w:rPr>
      <w:szCs w:val="20"/>
    </w:rPr>
  </w:style>
  <w:style w:type="character" w:styleId="VoetnoottekstChar" w:customStyle="1">
    <w:name w:val="Voetnoottekst Char"/>
    <w:basedOn w:val="Standaardalinea-lettertype"/>
    <w:link w:val="Voetnoottekst"/>
    <w:uiPriority w:val="99"/>
    <w:semiHidden/>
    <w:rsid w:val="00645252"/>
    <w:rPr>
      <w:szCs w:val="20"/>
    </w:rPr>
  </w:style>
  <w:style w:type="character" w:styleId="HTMLCode">
    <w:name w:val="HTML Code"/>
    <w:basedOn w:val="Standaardalinea-lettertype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-toetsenbord">
    <w:name w:val="HTML Keyboard"/>
    <w:basedOn w:val="Standaardalinea-lettertype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645252"/>
    <w:rPr>
      <w:rFonts w:ascii="Consolas" w:hAnsi="Consolas"/>
      <w:szCs w:val="20"/>
    </w:rPr>
  </w:style>
  <w:style w:type="character" w:styleId="HTML-voorafopgemaaktChar" w:customStyle="1">
    <w:name w:val="HTML - vooraf opgemaakt Char"/>
    <w:basedOn w:val="Standaardalinea-lettertype"/>
    <w:link w:val="HTML-voorafopgemaakt"/>
    <w:uiPriority w:val="99"/>
    <w:semiHidden/>
    <w:rsid w:val="00645252"/>
    <w:rPr>
      <w:rFonts w:ascii="Consolas" w:hAnsi="Consolas"/>
      <w:szCs w:val="20"/>
    </w:rPr>
  </w:style>
  <w:style w:type="character" w:styleId="HTML-schrijfmachine">
    <w:name w:val="HTML Typewriter"/>
    <w:basedOn w:val="Standaardalinea-lettertype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kst">
    <w:name w:val="macro"/>
    <w:link w:val="Macroteks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styleId="MacrotekstChar" w:customStyle="1">
    <w:name w:val="Macrotekst Char"/>
    <w:basedOn w:val="Standaardalinea-lettertype"/>
    <w:link w:val="Macrotekst"/>
    <w:uiPriority w:val="99"/>
    <w:semiHidden/>
    <w:rsid w:val="00645252"/>
    <w:rPr>
      <w:rFonts w:ascii="Consolas" w:hAnsi="Consolas"/>
      <w:szCs w:val="20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645252"/>
    <w:rPr>
      <w:rFonts w:ascii="Consolas" w:hAnsi="Consolas"/>
      <w:szCs w:val="21"/>
    </w:rPr>
  </w:style>
  <w:style w:type="character" w:styleId="TekstzonderopmaakChar" w:customStyle="1">
    <w:name w:val="Tekst zonder opmaak Char"/>
    <w:basedOn w:val="Standaardalinea-lettertype"/>
    <w:link w:val="Tekstzonderopmaak"/>
    <w:uiPriority w:val="99"/>
    <w:semiHidden/>
    <w:rsid w:val="00645252"/>
    <w:rPr>
      <w:rFonts w:ascii="Consolas" w:hAnsi="Consolas"/>
      <w:szCs w:val="21"/>
    </w:rPr>
  </w:style>
  <w:style w:type="character" w:styleId="Tekstvantijdelijkeaanduiding">
    <w:name w:val="Placeholder Text"/>
    <w:basedOn w:val="Standaardalinea-lettertype"/>
    <w:uiPriority w:val="99"/>
    <w:semiHidden/>
    <w:rsid w:val="00645252"/>
    <w:rPr>
      <w:color w:val="3B3838" w:themeColor="background2" w:themeShade="40"/>
    </w:rPr>
  </w:style>
  <w:style w:type="paragraph" w:styleId="Koptekst">
    <w:name w:val="header"/>
    <w:basedOn w:val="Standaard"/>
    <w:link w:val="KoptekstChar"/>
    <w:uiPriority w:val="99"/>
    <w:unhideWhenUsed/>
    <w:rsid w:val="006D3D74"/>
  </w:style>
  <w:style w:type="character" w:styleId="KoptekstChar" w:customStyle="1">
    <w:name w:val="Koptekst Char"/>
    <w:basedOn w:val="Standaardalinea-lettertype"/>
    <w:link w:val="Koptekst"/>
    <w:uiPriority w:val="99"/>
    <w:rsid w:val="006D3D74"/>
  </w:style>
  <w:style w:type="paragraph" w:styleId="Voettekst">
    <w:name w:val="footer"/>
    <w:basedOn w:val="Standaard"/>
    <w:link w:val="VoettekstChar"/>
    <w:uiPriority w:val="99"/>
    <w:unhideWhenUsed/>
    <w:rsid w:val="006D3D74"/>
  </w:style>
  <w:style w:type="character" w:styleId="VoettekstChar" w:customStyle="1">
    <w:name w:val="Voettekst Char"/>
    <w:basedOn w:val="Standaardalinea-lettertype"/>
    <w:link w:val="Voettekst"/>
    <w:uiPriority w:val="99"/>
    <w:rsid w:val="006D3D74"/>
  </w:style>
  <w:style w:type="paragraph" w:styleId="Inhopg9">
    <w:name w:val="toc 9"/>
    <w:basedOn w:val="Standaard"/>
    <w:next w:val="Standaard"/>
    <w:autoRedefine/>
    <w:uiPriority w:val="39"/>
    <w:semiHidden/>
    <w:unhideWhenUsed/>
    <w:rsid w:val="0083569A"/>
    <w:pPr>
      <w:spacing w:after="120"/>
      <w:ind w:left="1757"/>
    </w:pPr>
  </w:style>
  <w:style w:type="table" w:styleId="Tabelraster">
    <w:name w:val="Table Grid"/>
    <w:basedOn w:val="Standaardtabel"/>
    <w:uiPriority w:val="39"/>
    <w:rsid w:val="00BE7EB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7F1AED"/>
    <w:rPr>
      <w:color w:val="605E5C"/>
      <w:shd w:val="clear" w:color="auto" w:fill="E1DFDD"/>
    </w:rPr>
  </w:style>
  <w:style w:type="paragraph" w:styleId="Revisie">
    <w:name w:val="Revision"/>
    <w:hidden/>
    <w:uiPriority w:val="99"/>
    <w:semiHidden/>
    <w:rsid w:val="00950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gital\AppData\Local\Microsoft\Office\16.0\DTS\en-US%7bC8093595-2CD1-4622-97C3-185900626129%7d\%7bC0982584-A329-4A4D-8C30-B8EA7B5CF935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5" ma:contentTypeDescription="Create a new document." ma:contentTypeScope="" ma:versionID="500a6b42d6a0e85b7c59baa00adbd26a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f4bbfeb0da400dd0f8d8c9e4e6a10715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da324b-5ec8-4ec8-aa20-f3ae5511bd83" xsi:nil="true"/>
    <lcf76f155ced4ddcb4097134ff3c332f xmlns="3f0ed279-d90c-4d56-af10-6f6b3e14d747">
      <Terms xmlns="http://schemas.microsoft.com/office/infopath/2007/PartnerControls"/>
    </lcf76f155ced4ddcb4097134ff3c332f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5B1F6BFE-8969-405B-AC11-86F163253E9C}"/>
</file>

<file path=customXml/itemProps2.xml><?xml version="1.0" encoding="utf-8"?>
<ds:datastoreItem xmlns:ds="http://schemas.openxmlformats.org/officeDocument/2006/customXml" ds:itemID="{DE9C333C-59A8-4AFC-8916-00E1B3BE5F1A}"/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{C0982584-A329-4A4D-8C30-B8EA7B5CF935}tf02786999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Gastgebruiker</cp:lastModifiedBy>
  <cp:revision>4</cp:revision>
  <dcterms:created xsi:type="dcterms:W3CDTF">2020-06-01T07:14:00Z</dcterms:created>
  <dcterms:modified xsi:type="dcterms:W3CDTF">2022-12-29T15:46:19Z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0x0101006C380D459B36AB499D91F4C120F4B592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Order">
    <vt:r8>1291300</vt:r8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MediaServiceImageTags">
    <vt:lpwstr/>
  </property>
</Properties>
</file>